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451F9" w14:textId="77777777" w:rsidR="003B0164" w:rsidRPr="006A1E80" w:rsidRDefault="003B0164" w:rsidP="00CC4DAE">
      <w:pPr>
        <w:pStyle w:val="Tytu"/>
      </w:pPr>
      <w:r w:rsidRPr="006A1E80">
        <w:t>Kryteria wyboru projektów</w:t>
      </w:r>
    </w:p>
    <w:p w14:paraId="3E397F3F" w14:textId="77777777" w:rsidR="005B0155" w:rsidRPr="006A1E80" w:rsidRDefault="003B0164" w:rsidP="006A1E80">
      <w:pPr>
        <w:pStyle w:val="Podtytu"/>
        <w:spacing w:before="100" w:beforeAutospacing="1" w:after="100" w:afterAutospacing="1"/>
        <w:rPr>
          <w:rFonts w:cs="Arial"/>
        </w:rPr>
      </w:pPr>
      <w:r w:rsidRPr="006A1E80">
        <w:rPr>
          <w:rStyle w:val="PodtytuZnak"/>
          <w:rFonts w:cs="Arial"/>
          <w:b/>
          <w:bCs/>
        </w:rPr>
        <w:t xml:space="preserve">Priorytet </w:t>
      </w:r>
      <w:r w:rsidR="005B0155" w:rsidRPr="006A1E80">
        <w:rPr>
          <w:rStyle w:val="PodtytuZnak"/>
          <w:rFonts w:cs="Arial"/>
          <w:b/>
          <w:bCs/>
        </w:rPr>
        <w:t>5</w:t>
      </w:r>
      <w:r w:rsidRPr="006A1E80">
        <w:rPr>
          <w:rStyle w:val="PodtytuZnak"/>
          <w:rFonts w:cs="Arial"/>
          <w:b/>
          <w:bCs/>
        </w:rPr>
        <w:t>.</w:t>
      </w:r>
      <w:r w:rsidRPr="006A1E80">
        <w:rPr>
          <w:rFonts w:cs="Arial"/>
        </w:rPr>
        <w:t xml:space="preserve"> </w:t>
      </w:r>
      <w:r w:rsidR="005B0155" w:rsidRPr="006A1E80">
        <w:rPr>
          <w:rFonts w:cs="Arial"/>
        </w:rPr>
        <w:t>Fundusze europejskie na wzmacnianie potencjałów endogenicznych regionu</w:t>
      </w:r>
    </w:p>
    <w:p w14:paraId="3ED359CC" w14:textId="77777777" w:rsidR="005B0155" w:rsidRPr="006A1E80" w:rsidRDefault="003B0164" w:rsidP="006A1E80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6A1E80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5B0155" w:rsidRPr="006A1E80">
        <w:rPr>
          <w:rFonts w:ascii="Arial" w:hAnsi="Arial" w:cs="Arial"/>
          <w:b/>
          <w:bCs/>
          <w:sz w:val="24"/>
          <w:szCs w:val="24"/>
        </w:rPr>
        <w:t>5</w:t>
      </w:r>
      <w:r w:rsidRPr="006A1E80">
        <w:rPr>
          <w:rFonts w:ascii="Arial" w:hAnsi="Arial" w:cs="Arial"/>
          <w:b/>
          <w:bCs/>
          <w:sz w:val="24"/>
          <w:szCs w:val="24"/>
        </w:rPr>
        <w:t xml:space="preserve"> i.</w:t>
      </w:r>
      <w:r w:rsidRPr="006A1E80">
        <w:rPr>
          <w:rFonts w:ascii="Arial" w:hAnsi="Arial" w:cs="Arial"/>
          <w:sz w:val="24"/>
          <w:szCs w:val="24"/>
        </w:rPr>
        <w:t xml:space="preserve"> </w:t>
      </w:r>
      <w:r w:rsidR="005B0155" w:rsidRPr="006A1E80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 środowiskowego, kultury, dziedzictwa naturalnego, zrównoważonej turystyki i bezpieczeństwa na obszarach miejskich</w:t>
      </w:r>
    </w:p>
    <w:p w14:paraId="4D28ACA4" w14:textId="77777777" w:rsidR="003B0164" w:rsidRPr="006A1E80" w:rsidRDefault="003B0164" w:rsidP="006A1E80">
      <w:pPr>
        <w:pStyle w:val="Podtytu"/>
        <w:spacing w:before="100" w:beforeAutospacing="1" w:after="100" w:afterAutospacing="1"/>
        <w:rPr>
          <w:rFonts w:cs="Arial"/>
        </w:rPr>
      </w:pPr>
      <w:r w:rsidRPr="006A1E80">
        <w:rPr>
          <w:rFonts w:cs="Arial"/>
          <w:b/>
          <w:bCs/>
        </w:rPr>
        <w:t xml:space="preserve">Działanie </w:t>
      </w:r>
      <w:r w:rsidR="005B0155" w:rsidRPr="006A1E80">
        <w:rPr>
          <w:rFonts w:cs="Arial"/>
          <w:b/>
          <w:bCs/>
        </w:rPr>
        <w:t>5.11</w:t>
      </w:r>
      <w:r w:rsidR="005B0155" w:rsidRPr="006A1E80">
        <w:rPr>
          <w:rFonts w:cs="Arial"/>
        </w:rPr>
        <w:t xml:space="preserve"> Wsparcie administracyjne gmin </w:t>
      </w:r>
      <w:proofErr w:type="spellStart"/>
      <w:r w:rsidR="005B0155" w:rsidRPr="006A1E80">
        <w:rPr>
          <w:rFonts w:cs="Arial"/>
        </w:rPr>
        <w:t>ZITy</w:t>
      </w:r>
      <w:proofErr w:type="spellEnd"/>
      <w:r w:rsidR="005B0155" w:rsidRPr="006A1E80">
        <w:rPr>
          <w:rFonts w:cs="Arial"/>
        </w:rPr>
        <w:t xml:space="preserve"> regionaln</w:t>
      </w:r>
      <w:r w:rsidR="00906D24" w:rsidRPr="006A1E80">
        <w:rPr>
          <w:rFonts w:cs="Arial"/>
        </w:rPr>
        <w:t>e</w:t>
      </w:r>
    </w:p>
    <w:p w14:paraId="2C73FEFF" w14:textId="77777777" w:rsidR="003B0164" w:rsidRPr="006A1E80" w:rsidRDefault="003B0164" w:rsidP="006A1E80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  <w:u w:val="single"/>
        </w:rPr>
      </w:pPr>
      <w:r w:rsidRPr="006A1E80">
        <w:rPr>
          <w:rFonts w:ascii="Arial" w:hAnsi="Arial" w:cs="Arial"/>
          <w:b/>
          <w:bCs/>
          <w:sz w:val="24"/>
          <w:szCs w:val="24"/>
          <w:u w:val="single"/>
        </w:rPr>
        <w:t>Sposób wyboru projektów: konkurencyjny</w:t>
      </w:r>
    </w:p>
    <w:p w14:paraId="790A5A4B" w14:textId="77777777" w:rsidR="006275F6" w:rsidRPr="006A1E80" w:rsidRDefault="006275F6" w:rsidP="006A1E8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A1E80">
        <w:rPr>
          <w:rFonts w:ascii="Arial" w:hAnsi="Arial" w:cs="Arial"/>
          <w:sz w:val="24"/>
          <w:szCs w:val="24"/>
        </w:rPr>
        <w:t>Nabór jest skierowany do liderów partnerstw ZIT regionalnych, zawiązanych na potrzeby realizacji polityki terytorialnej. Zakres wsparcia to:</w:t>
      </w:r>
    </w:p>
    <w:p w14:paraId="1D36F166" w14:textId="77777777" w:rsidR="006275F6" w:rsidRPr="006A1E80" w:rsidRDefault="006275F6" w:rsidP="006A1E80">
      <w:pPr>
        <w:pStyle w:val="Akapitzlist"/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val="pl-PL"/>
        </w:rPr>
      </w:pPr>
      <w:r w:rsidRPr="006A1E80">
        <w:rPr>
          <w:rFonts w:ascii="Arial" w:hAnsi="Arial" w:cs="Arial"/>
          <w:sz w:val="24"/>
          <w:szCs w:val="24"/>
          <w:lang w:val="pl-PL"/>
        </w:rPr>
        <w:t>wynagrodzenia pracowników,</w:t>
      </w:r>
    </w:p>
    <w:p w14:paraId="5FD79D29" w14:textId="77777777" w:rsidR="006275F6" w:rsidRPr="006A1E80" w:rsidRDefault="006275F6" w:rsidP="006A1E80">
      <w:pPr>
        <w:pStyle w:val="Akapitzlist"/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val="pl-PL"/>
        </w:rPr>
      </w:pPr>
      <w:r w:rsidRPr="006A1E80">
        <w:rPr>
          <w:rFonts w:ascii="Arial" w:hAnsi="Arial" w:cs="Arial"/>
          <w:sz w:val="24"/>
          <w:szCs w:val="24"/>
          <w:lang w:val="pl-PL"/>
        </w:rPr>
        <w:t>dodatki specjalne osób odpowiedzialnych za realizację polityki terytorialnej na danym obszarze,</w:t>
      </w:r>
    </w:p>
    <w:p w14:paraId="6DB51631" w14:textId="77777777" w:rsidR="006275F6" w:rsidRPr="006A1E80" w:rsidRDefault="006275F6" w:rsidP="006A1E80">
      <w:pPr>
        <w:pStyle w:val="Akapitzlist"/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val="pl-PL"/>
        </w:rPr>
      </w:pPr>
      <w:r w:rsidRPr="006A1E80">
        <w:rPr>
          <w:rFonts w:ascii="Arial" w:hAnsi="Arial" w:cs="Arial"/>
          <w:sz w:val="24"/>
          <w:szCs w:val="24"/>
          <w:lang w:val="pl-PL"/>
        </w:rPr>
        <w:t>koszty związane z organizacją spotkań w ramach partnerstwa i z rozwijaniem współpracy,</w:t>
      </w:r>
    </w:p>
    <w:p w14:paraId="57215002" w14:textId="77777777" w:rsidR="006275F6" w:rsidRPr="006A1E80" w:rsidRDefault="006275F6" w:rsidP="006A1E80">
      <w:pPr>
        <w:pStyle w:val="Akapitzlist"/>
        <w:numPr>
          <w:ilvl w:val="0"/>
          <w:numId w:val="27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val="pl-PL"/>
        </w:rPr>
      </w:pPr>
      <w:r w:rsidRPr="006A1E80">
        <w:rPr>
          <w:rFonts w:ascii="Arial" w:hAnsi="Arial" w:cs="Arial"/>
          <w:sz w:val="24"/>
          <w:szCs w:val="24"/>
          <w:lang w:val="pl-PL"/>
        </w:rPr>
        <w:t>zakup wyposażenia biurowego, sprzętu komputerowego oraz materiałów biurowych i eksploatacyjnych.</w:t>
      </w:r>
    </w:p>
    <w:p w14:paraId="34074075" w14:textId="77777777" w:rsidR="00C2640F" w:rsidRPr="006A1E80" w:rsidRDefault="00C64281" w:rsidP="006A1E80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6A1E80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 w:rsidR="000E125D" w:rsidRPr="006A1E80">
        <w:rPr>
          <w:rFonts w:ascii="Arial" w:hAnsi="Arial" w:cs="Arial"/>
          <w:b/>
          <w:bCs/>
          <w:sz w:val="24"/>
          <w:szCs w:val="24"/>
        </w:rPr>
        <w:t>.</w:t>
      </w:r>
    </w:p>
    <w:p w14:paraId="15409948" w14:textId="77777777" w:rsidR="005172B5" w:rsidRPr="006A1E80" w:rsidRDefault="003B0164" w:rsidP="006A1E80">
      <w:pPr>
        <w:pStyle w:val="Nagwek1"/>
        <w:numPr>
          <w:ilvl w:val="0"/>
          <w:numId w:val="30"/>
        </w:numPr>
        <w:spacing w:before="100" w:beforeAutospacing="1" w:after="100" w:afterAutospacing="1"/>
        <w:rPr>
          <w:rFonts w:cs="Arial"/>
          <w:szCs w:val="24"/>
        </w:rPr>
      </w:pPr>
      <w:r w:rsidRPr="006A1E80">
        <w:rPr>
          <w:rFonts w:cs="Arial"/>
          <w:szCs w:val="24"/>
        </w:rPr>
        <w:br w:type="page"/>
      </w:r>
      <w:r w:rsidR="007257F1" w:rsidRPr="006A1E80">
        <w:rPr>
          <w:rFonts w:cs="Arial"/>
          <w:szCs w:val="24"/>
        </w:rPr>
        <w:lastRenderedPageBreak/>
        <w:t>KRYTERIA FORMALNE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3544"/>
      </w:tblGrid>
      <w:tr w:rsidR="000616CB" w:rsidRPr="006A1E80" w14:paraId="7C39FA0A" w14:textId="77777777" w:rsidTr="004032B4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6A450B49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6A1E80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75CEEF32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D9D9D9"/>
            <w:vAlign w:val="center"/>
          </w:tcPr>
          <w:p w14:paraId="1EBB3EC9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06474F9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8E820A9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0616CB" w:rsidRPr="006A1E80" w14:paraId="492A341B" w14:textId="77777777" w:rsidTr="004032B4">
        <w:trPr>
          <w:trHeight w:val="708"/>
        </w:trPr>
        <w:tc>
          <w:tcPr>
            <w:tcW w:w="1110" w:type="dxa"/>
            <w:vAlign w:val="center"/>
          </w:tcPr>
          <w:p w14:paraId="573A3B35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6FFE378B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348" w:type="dxa"/>
          </w:tcPr>
          <w:p w14:paraId="06A5C0CB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FE1D170" w14:textId="77777777" w:rsidR="000616CB" w:rsidRPr="006A1E80" w:rsidRDefault="000616CB" w:rsidP="006A1E8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352C772D" w14:textId="77777777" w:rsidR="000616CB" w:rsidRPr="006A1E80" w:rsidRDefault="000616CB" w:rsidP="006A1E8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05E4C9C0" w14:textId="27EE64AD" w:rsidR="000616CB" w:rsidRPr="006A1E80" w:rsidRDefault="0089571C" w:rsidP="006A1E8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A1E80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 Regulaminem wyboru projektów.</w:t>
            </w:r>
          </w:p>
          <w:p w14:paraId="351C7A6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4" w:type="dxa"/>
          </w:tcPr>
          <w:p w14:paraId="2090AF57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9A361FD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F30864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7C147A" w14:textId="24725555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21905" w:rsidRPr="006A1E80" w14:paraId="6E00C502" w14:textId="77777777" w:rsidTr="004032B4">
        <w:trPr>
          <w:trHeight w:val="708"/>
        </w:trPr>
        <w:tc>
          <w:tcPr>
            <w:tcW w:w="1110" w:type="dxa"/>
            <w:vAlign w:val="center"/>
          </w:tcPr>
          <w:p w14:paraId="731DDAF4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5B65B91A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89571C"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571C" w:rsidRPr="006A1E80">
              <w:rPr>
                <w:rFonts w:ascii="Arial" w:hAnsi="Arial" w:cs="Arial"/>
                <w:bCs/>
                <w:sz w:val="24"/>
                <w:szCs w:val="24"/>
              </w:rPr>
              <w:t>i podmiotowe</w:t>
            </w:r>
          </w:p>
        </w:tc>
        <w:tc>
          <w:tcPr>
            <w:tcW w:w="6348" w:type="dxa"/>
          </w:tcPr>
          <w:p w14:paraId="687AFB07" w14:textId="609FCEF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występuje wykluczenie przedmiotowe (dotyczące przedmiotu projektu)</w:t>
            </w:r>
            <w:r w:rsidR="0089571C" w:rsidRPr="006A1E80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89571C" w:rsidRPr="006A1E80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89571C" w:rsidRPr="006A1E80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89571C" w:rsidRPr="006A1E80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FD1A8D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Oceniamy, czy:</w:t>
            </w:r>
          </w:p>
          <w:p w14:paraId="18F0795A" w14:textId="77777777" w:rsidR="00421905" w:rsidRPr="006A1E80" w:rsidRDefault="00421905" w:rsidP="006A1E8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5C6C3B46" w14:textId="77777777" w:rsidR="00421905" w:rsidRPr="006A1E80" w:rsidRDefault="00421905" w:rsidP="006A1E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776FC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6A1E8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F2AD481" w14:textId="6DD3C94C" w:rsidR="00421905" w:rsidRPr="006A1E80" w:rsidRDefault="00421905" w:rsidP="006A1E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art. 1 Rozporządzenia Komisji (UE) Nr 651/2014</w:t>
            </w:r>
            <w:r w:rsidR="005F6B98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5F6B98" w:rsidRPr="006A1E8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9273E2A" w14:textId="70DE5434" w:rsidR="00421905" w:rsidRPr="006A1E80" w:rsidRDefault="00421905" w:rsidP="006A1E8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w art. 1 rozporządzenia Komisji (UE) nr </w:t>
            </w:r>
            <w:r w:rsidR="005F6B98" w:rsidRPr="006A1E80">
              <w:rPr>
                <w:rFonts w:ascii="Arial" w:hAnsi="Arial" w:cs="Arial"/>
                <w:sz w:val="24"/>
                <w:szCs w:val="24"/>
              </w:rPr>
              <w:t>2023/2831</w:t>
            </w:r>
            <w:r w:rsidR="005F6B98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</w:p>
          <w:p w14:paraId="2188C147" w14:textId="77777777" w:rsidR="00421905" w:rsidRPr="006A1E80" w:rsidRDefault="00421905" w:rsidP="006A1E8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</w:t>
            </w:r>
            <w:r w:rsidR="005F6B98" w:rsidRPr="006A1E80">
              <w:rPr>
                <w:rFonts w:ascii="Arial" w:hAnsi="Arial" w:cs="Arial"/>
                <w:sz w:val="24"/>
                <w:szCs w:val="24"/>
                <w:lang w:val="pl-PL"/>
              </w:rPr>
              <w:t>0</w:t>
            </w:r>
            <w:r w:rsidR="00CE19C8" w:rsidRPr="006A1E80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66B897A" w14:textId="1C5148CD" w:rsidR="00421905" w:rsidRPr="006A1E80" w:rsidRDefault="00421905" w:rsidP="006A1E8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5F6B98" w:rsidRPr="006A1E80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685C824" w14:textId="77777777" w:rsidR="004032B4" w:rsidRPr="006A1E80" w:rsidRDefault="004032B4" w:rsidP="006A1E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dany podmiot nie jest przedsiębiorstwem w trudnej sytuacji zdefiniowanym w  art. 2 pkt. 18 rozporządzenia Nr 651/2014.</w:t>
            </w:r>
          </w:p>
          <w:p w14:paraId="6F581254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4" w:type="dxa"/>
          </w:tcPr>
          <w:p w14:paraId="20C41375" w14:textId="77777777" w:rsidR="00E51C6E" w:rsidRPr="006A1E80" w:rsidRDefault="00E51C6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2B3B8F" w14:textId="77777777" w:rsidR="00E51C6E" w:rsidRPr="006A1E80" w:rsidRDefault="00E51C6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989E70" w14:textId="77777777" w:rsidR="00E51C6E" w:rsidRPr="006A1E80" w:rsidRDefault="00E51C6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02FF15" w14:textId="64E07FC5" w:rsidR="00421905" w:rsidRPr="006A1E80" w:rsidRDefault="00E51C6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963756" w:rsidRPr="006A1E80" w14:paraId="08D8F297" w14:textId="77777777" w:rsidTr="004032B4">
        <w:trPr>
          <w:trHeight w:val="708"/>
        </w:trPr>
        <w:tc>
          <w:tcPr>
            <w:tcW w:w="1110" w:type="dxa"/>
            <w:vAlign w:val="center"/>
          </w:tcPr>
          <w:p w14:paraId="2E92CBA6" w14:textId="77777777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509B64C3" w14:textId="77777777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6B98" w:rsidRPr="006A1E80">
              <w:rPr>
                <w:rFonts w:ascii="Arial" w:hAnsi="Arial" w:cs="Arial"/>
                <w:sz w:val="24"/>
                <w:szCs w:val="24"/>
              </w:rPr>
              <w:t xml:space="preserve"> (dotyczy jst)</w:t>
            </w:r>
          </w:p>
        </w:tc>
        <w:tc>
          <w:tcPr>
            <w:tcW w:w="6348" w:type="dxa"/>
          </w:tcPr>
          <w:p w14:paraId="74757549" w14:textId="1392A014" w:rsidR="00811C1F" w:rsidRPr="006A1E80" w:rsidRDefault="00811C1F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sprawdzamy, czy przestrzega ona przepisów antydyskryminacyjnych, o których mowa w art. 9 ust. 3 rozporządzenia nr 2021/1060.</w:t>
            </w:r>
          </w:p>
          <w:p w14:paraId="592179AA" w14:textId="77777777" w:rsidR="00811C1F" w:rsidRPr="006A1E80" w:rsidRDefault="00811C1F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74454A3E" w14:textId="77777777" w:rsidR="00963756" w:rsidRPr="006A1E80" w:rsidRDefault="00811C1F" w:rsidP="006A1E80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zasadami, o których mowa w art. 9 ust. 3 rozporządzenia nr 2021/1060, a następnie podjęła skuteczne działania naprawcze, kryterium uznaje się za spełnione. Podjęte działania naprawcze powinny być opisane we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 xml:space="preserve"> wniosku o dofinansowanie.</w:t>
            </w:r>
          </w:p>
          <w:p w14:paraId="213E2469" w14:textId="7B13EE3D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Kryterium weryfikowane jest </w:t>
            </w:r>
            <w:r w:rsidR="00811C1F" w:rsidRPr="006A1E80">
              <w:rPr>
                <w:rFonts w:ascii="Arial" w:hAnsi="Arial" w:cs="Arial"/>
                <w:sz w:val="24"/>
                <w:szCs w:val="24"/>
              </w:rPr>
              <w:t xml:space="preserve">m.in. 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w oparciu o oświadczenie </w:t>
            </w:r>
            <w:r w:rsidR="00A63D9B" w:rsidRPr="006A1E80">
              <w:rPr>
                <w:rFonts w:ascii="Arial" w:hAnsi="Arial" w:cs="Arial"/>
                <w:sz w:val="24"/>
                <w:szCs w:val="24"/>
              </w:rPr>
              <w:t>wnioskodawcy</w:t>
            </w:r>
            <w:r w:rsidR="00A63D9B" w:rsidRPr="006A1E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="00A63D9B" w:rsidRPr="006A1E80">
              <w:rPr>
                <w:rFonts w:ascii="Arial" w:hAnsi="Arial" w:cs="Arial"/>
                <w:sz w:val="24"/>
                <w:szCs w:val="24"/>
              </w:rPr>
              <w:t xml:space="preserve">, zawarte we wniosku o dofinansowanie projektu, o braku obowiązywania na terenie jednostki samorządu terytorialnego dyskryminujących aktów prawa miejscowego oraz w oparciu o </w:t>
            </w:r>
            <w:r w:rsidR="00A63D9B" w:rsidRPr="006A1E80">
              <w:rPr>
                <w:rFonts w:ascii="Arial" w:hAnsi="Arial" w:cs="Arial"/>
                <w:bCs/>
                <w:sz w:val="24"/>
                <w:szCs w:val="24"/>
              </w:rPr>
              <w:t xml:space="preserve">informacje, znajdujące się na stronie internetowej </w:t>
            </w:r>
            <w:r w:rsidR="00A63D9B" w:rsidRPr="006A1E80">
              <w:rPr>
                <w:rFonts w:ascii="Arial" w:hAnsi="Arial" w:cs="Arial"/>
                <w:sz w:val="24"/>
                <w:szCs w:val="24"/>
              </w:rPr>
              <w:t>Rzecznika Praw Obywatelskich (RPO), dotyczące JST, które ustanowiły obowiązujące i uznane przez RPO za dyskryminujące akty prawa miejscowego (aktualne na dzień zakończenia naboru).</w:t>
            </w:r>
          </w:p>
        </w:tc>
        <w:tc>
          <w:tcPr>
            <w:tcW w:w="3544" w:type="dxa"/>
          </w:tcPr>
          <w:p w14:paraId="68079B98" w14:textId="46A7853C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</w:t>
            </w:r>
            <w:r w:rsidR="00A63D9B" w:rsidRPr="006A1E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6E9130E" w14:textId="77777777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8CA4BA" w14:textId="77777777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F1F33" w:rsidRPr="006A1E80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DOTYCZY”).</w:t>
            </w:r>
          </w:p>
          <w:p w14:paraId="4C984697" w14:textId="0F38A39A" w:rsidR="00963756" w:rsidRPr="006A1E80" w:rsidRDefault="00963756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16CB" w:rsidRPr="006A1E80" w14:paraId="00A596A9" w14:textId="77777777" w:rsidTr="004032B4">
        <w:trPr>
          <w:trHeight w:val="1134"/>
        </w:trPr>
        <w:tc>
          <w:tcPr>
            <w:tcW w:w="1110" w:type="dxa"/>
            <w:vAlign w:val="center"/>
          </w:tcPr>
          <w:p w14:paraId="05DF3545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A.</w:t>
            </w:r>
            <w:r w:rsidR="00326B01" w:rsidRPr="006A1E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F0B4433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348" w:type="dxa"/>
          </w:tcPr>
          <w:p w14:paraId="4E4431D7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0A2A12"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8F2BA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08C49973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93F7603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9F5BDC" w14:textId="678D2B92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AD1257" w14:textId="2683D1C5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6DD051E" w14:textId="77777777" w:rsidR="002C2CE8" w:rsidRPr="00A75DC3" w:rsidRDefault="007257F1" w:rsidP="00A75DC3">
      <w:pPr>
        <w:pStyle w:val="Nagwek1"/>
        <w:numPr>
          <w:ilvl w:val="0"/>
          <w:numId w:val="30"/>
        </w:numPr>
        <w:spacing w:before="100" w:beforeAutospacing="1" w:after="100" w:afterAutospacing="1"/>
        <w:rPr>
          <w:rFonts w:cs="Arial"/>
          <w:szCs w:val="24"/>
        </w:rPr>
      </w:pPr>
      <w:r w:rsidRPr="00A75DC3">
        <w:rPr>
          <w:rFonts w:cs="Arial"/>
          <w:szCs w:val="24"/>
        </w:rPr>
        <w:t>KRYTERIA MERYTORYCZNE – OGÓLNE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3418"/>
        <w:gridCol w:w="5985"/>
        <w:gridCol w:w="3360"/>
      </w:tblGrid>
      <w:tr w:rsidR="00334A93" w:rsidRPr="006A1E80" w14:paraId="75386A70" w14:textId="77777777" w:rsidTr="006D54D3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281A33C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0413801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/>
            <w:vAlign w:val="center"/>
          </w:tcPr>
          <w:p w14:paraId="310E489E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4" w:type="dxa"/>
            <w:shd w:val="clear" w:color="auto" w:fill="E7E6E6"/>
            <w:vAlign w:val="center"/>
          </w:tcPr>
          <w:p w14:paraId="0C04AF77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ACC2872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34A93" w:rsidRPr="006A1E80" w14:paraId="0EE33FD4" w14:textId="77777777" w:rsidTr="009D4048">
        <w:trPr>
          <w:trHeight w:val="283"/>
        </w:trPr>
        <w:tc>
          <w:tcPr>
            <w:tcW w:w="1110" w:type="dxa"/>
            <w:vAlign w:val="center"/>
          </w:tcPr>
          <w:p w14:paraId="10584067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24AB70A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348" w:type="dxa"/>
          </w:tcPr>
          <w:p w14:paraId="600EA511" w14:textId="29C0DADA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 czy wnioskodawca</w:t>
            </w:r>
            <w:r w:rsidR="00334A93" w:rsidRPr="006A1E80">
              <w:rPr>
                <w:rFonts w:ascii="Arial" w:hAnsi="Arial" w:cs="Arial"/>
                <w:sz w:val="24"/>
                <w:szCs w:val="24"/>
              </w:rPr>
              <w:t xml:space="preserve"> oraz partnerzy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A93" w:rsidRPr="006A1E80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uprawni</w:t>
            </w:r>
            <w:r w:rsidR="00334A93" w:rsidRPr="006A1E80">
              <w:rPr>
                <w:rFonts w:ascii="Arial" w:hAnsi="Arial" w:cs="Arial"/>
                <w:sz w:val="24"/>
                <w:szCs w:val="24"/>
              </w:rPr>
              <w:t>eni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do ubiegania się o dofinansowanie, tj. czy znajduj</w:t>
            </w:r>
            <w:r w:rsidR="00334A93" w:rsidRPr="006A1E80">
              <w:rPr>
                <w:rFonts w:ascii="Arial" w:hAnsi="Arial" w:cs="Arial"/>
                <w:sz w:val="24"/>
                <w:szCs w:val="24"/>
              </w:rPr>
              <w:t>ą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się w poniższym katalogu beneficjentów:</w:t>
            </w:r>
          </w:p>
          <w:p w14:paraId="2CDF5F8F" w14:textId="77777777" w:rsidR="000616CB" w:rsidRPr="006A1E80" w:rsidRDefault="000616CB" w:rsidP="006A1E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ZIT Grudziądza (stowarzyszenie) – lider: </w:t>
            </w:r>
            <w:r w:rsidR="00816FAD" w:rsidRPr="006A1E80">
              <w:rPr>
                <w:rFonts w:ascii="Arial" w:hAnsi="Arial" w:cs="Arial"/>
                <w:sz w:val="24"/>
                <w:szCs w:val="24"/>
              </w:rPr>
              <w:t>m</w:t>
            </w:r>
            <w:r w:rsidRPr="006A1E80">
              <w:rPr>
                <w:rFonts w:ascii="Arial" w:hAnsi="Arial" w:cs="Arial"/>
                <w:sz w:val="24"/>
                <w:szCs w:val="24"/>
              </w:rPr>
              <w:t>iasto Grudziądz</w:t>
            </w:r>
          </w:p>
          <w:p w14:paraId="1061B763" w14:textId="77777777" w:rsidR="000616CB" w:rsidRPr="006A1E80" w:rsidRDefault="000616CB" w:rsidP="006A1E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ZIT Inowrocław</w:t>
            </w:r>
            <w:r w:rsidR="00AF326A" w:rsidRPr="006A1E80">
              <w:rPr>
                <w:rFonts w:ascii="Arial" w:hAnsi="Arial" w:cs="Arial"/>
                <w:sz w:val="24"/>
                <w:szCs w:val="24"/>
              </w:rPr>
              <w:t>ia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(porozumienie międzygminne) – lider: miasto Inowrocław</w:t>
            </w:r>
          </w:p>
          <w:p w14:paraId="0FC4FA8E" w14:textId="77777777" w:rsidR="000616CB" w:rsidRPr="006A1E80" w:rsidRDefault="000616CB" w:rsidP="006A1E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ZIT Torunia (stowarzyszenie) – lider: miasto Toruń</w:t>
            </w:r>
          </w:p>
          <w:p w14:paraId="12CCC5CC" w14:textId="77777777" w:rsidR="00906D24" w:rsidRPr="006A1E80" w:rsidRDefault="000616CB" w:rsidP="006A1E8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ZIT Włocławka (stowarzyszenie) – lider: miasto Włocławek</w:t>
            </w:r>
          </w:p>
          <w:p w14:paraId="54CCDD07" w14:textId="77777777" w:rsidR="000616CB" w:rsidRPr="006A1E80" w:rsidDel="007968FF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AF326A"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52483F0B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8A7593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178DF9" w14:textId="0345462E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DAE32E5" w14:textId="066BA2BA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20945E62" w14:textId="77777777" w:rsidTr="009D4048">
        <w:trPr>
          <w:trHeight w:val="283"/>
        </w:trPr>
        <w:tc>
          <w:tcPr>
            <w:tcW w:w="1110" w:type="dxa"/>
            <w:vAlign w:val="center"/>
          </w:tcPr>
          <w:p w14:paraId="3F146A2D" w14:textId="77777777" w:rsidR="00272529" w:rsidRPr="006A1E80" w:rsidRDefault="00272529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0D3A291A" w14:textId="77777777" w:rsidR="00272529" w:rsidRPr="006A1E80" w:rsidRDefault="00272529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Prawidł</w:t>
            </w:r>
            <w:r w:rsidR="00A34C1C" w:rsidRPr="006A1E80">
              <w:rPr>
                <w:rFonts w:ascii="Arial" w:hAnsi="Arial" w:cs="Arial"/>
                <w:sz w:val="24"/>
                <w:szCs w:val="24"/>
              </w:rPr>
              <w:t>owość wyboru partnerów uczestniczących/realizujących projekt</w:t>
            </w:r>
          </w:p>
        </w:tc>
        <w:tc>
          <w:tcPr>
            <w:tcW w:w="6348" w:type="dxa"/>
          </w:tcPr>
          <w:p w14:paraId="0B477B61" w14:textId="60779779" w:rsidR="00A34C1C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</w:t>
            </w:r>
            <w:r w:rsidR="00305593" w:rsidRPr="006A1E80">
              <w:rPr>
                <w:rFonts w:ascii="Arial" w:hAnsi="Arial" w:cs="Arial"/>
                <w:sz w:val="24"/>
                <w:szCs w:val="24"/>
              </w:rPr>
              <w:t>5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poz. 1</w:t>
            </w:r>
            <w:r w:rsidR="00305593" w:rsidRPr="006A1E80">
              <w:rPr>
                <w:rFonts w:ascii="Arial" w:hAnsi="Arial" w:cs="Arial"/>
                <w:sz w:val="24"/>
                <w:szCs w:val="24"/>
              </w:rPr>
              <w:t>733</w:t>
            </w:r>
            <w:r w:rsidRPr="006A1E80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054DCCD" w14:textId="77777777" w:rsidR="00272529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544" w:type="dxa"/>
          </w:tcPr>
          <w:p w14:paraId="62A796E3" w14:textId="77777777" w:rsidR="00A34C1C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2546A51" w14:textId="77777777" w:rsidR="00A34C1C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7F75D4" w14:textId="77777777" w:rsidR="00A34C1C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D7F5AC" w14:textId="77777777" w:rsidR="00A34C1C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EF88F0A" w14:textId="77777777" w:rsidR="00272529" w:rsidRPr="006A1E80" w:rsidRDefault="00A34C1C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334A93" w:rsidRPr="006A1E80" w14:paraId="27C9FC1A" w14:textId="77777777" w:rsidTr="009D4048">
        <w:trPr>
          <w:trHeight w:val="283"/>
        </w:trPr>
        <w:tc>
          <w:tcPr>
            <w:tcW w:w="1110" w:type="dxa"/>
            <w:vAlign w:val="center"/>
          </w:tcPr>
          <w:p w14:paraId="76F590DE" w14:textId="66FAF49E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</w:t>
            </w:r>
            <w:r w:rsidR="00272529" w:rsidRPr="006A1E8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5C3887D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Projekt jest zgodny z typami projektów przewidzianymi do wsparcia w ramach działania</w:t>
            </w:r>
          </w:p>
        </w:tc>
        <w:tc>
          <w:tcPr>
            <w:tcW w:w="6348" w:type="dxa"/>
          </w:tcPr>
          <w:p w14:paraId="7957F65A" w14:textId="44872E4F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3E92DDD2" w14:textId="77777777" w:rsidR="000616CB" w:rsidRPr="006A1E80" w:rsidRDefault="000616CB" w:rsidP="006A1E8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wynagrodzeń pracowników/dodatków specjalnych osób odpowiedzialnych za realizację polityki terytorialnej na danym obszarze;</w:t>
            </w:r>
          </w:p>
          <w:p w14:paraId="23549656" w14:textId="77777777" w:rsidR="000616CB" w:rsidRPr="006A1E80" w:rsidRDefault="000616CB" w:rsidP="006A1E8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zakupu wyposażenia biurowego, sprzętu komputerowego oraz materiałów biurowych i eksploatacyjnych</w:t>
            </w:r>
            <w:r w:rsidR="00AF326A" w:rsidRPr="006A1E80">
              <w:rPr>
                <w:rFonts w:ascii="Arial" w:hAnsi="Arial" w:cs="Arial"/>
                <w:sz w:val="24"/>
                <w:szCs w:val="24"/>
              </w:rPr>
              <w:t>*</w:t>
            </w:r>
            <w:r w:rsidRPr="006A1E8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F181AEF" w14:textId="77777777" w:rsidR="000616CB" w:rsidRPr="006A1E80" w:rsidRDefault="000616CB" w:rsidP="006A1E8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kosztów związanych z organizacją spotkań w ramach partnerstwa i rozwijaniem współpracy.</w:t>
            </w:r>
          </w:p>
          <w:p w14:paraId="5ACE3DC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3524FE5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*Wartość kosztów zakupu wyposażenia biurowego, sprzętu komputerowego oraz materiałów biurowych i eksploatacyjnych</w:t>
            </w:r>
            <w:r w:rsidRPr="006A1E80" w:rsidDel="005E3A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1E80">
              <w:rPr>
                <w:rFonts w:ascii="Arial" w:hAnsi="Arial" w:cs="Arial"/>
                <w:sz w:val="24"/>
                <w:szCs w:val="24"/>
              </w:rPr>
              <w:t>nie może przekroczyć 10% wartości wydatków kwalifikowalnych w projekcie.</w:t>
            </w:r>
          </w:p>
        </w:tc>
        <w:tc>
          <w:tcPr>
            <w:tcW w:w="3544" w:type="dxa"/>
          </w:tcPr>
          <w:p w14:paraId="673E43E4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F7E6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6244C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7F5B266" w14:textId="0BAB7E4A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4A275CAF" w14:textId="77777777" w:rsidTr="009D4048">
        <w:trPr>
          <w:trHeight w:val="283"/>
        </w:trPr>
        <w:tc>
          <w:tcPr>
            <w:tcW w:w="1110" w:type="dxa"/>
            <w:vAlign w:val="center"/>
          </w:tcPr>
          <w:p w14:paraId="0AD92D77" w14:textId="4D18941B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</w:t>
            </w:r>
            <w:r w:rsidR="006F25EE" w:rsidRPr="006A1E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8B1F4AA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48" w:type="dxa"/>
          </w:tcPr>
          <w:p w14:paraId="6E03EDB4" w14:textId="42F6A4A1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 czy wkład własny wnioskodawcy</w:t>
            </w:r>
            <w:r w:rsidR="00581DC2"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052C" w:rsidRPr="006A1E80">
              <w:rPr>
                <w:rFonts w:ascii="Arial" w:hAnsi="Arial" w:cs="Arial"/>
                <w:sz w:val="24"/>
                <w:szCs w:val="24"/>
              </w:rPr>
              <w:t>stanowi nie mniej niż 15% wydatków kwalifikowalnych projektu.</w:t>
            </w:r>
          </w:p>
          <w:p w14:paraId="27C30B54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00964F97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177FE91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36DC8B0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5B8B5E7" w14:textId="792B9788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4540A191" w14:textId="77777777" w:rsidTr="009D4048">
        <w:trPr>
          <w:trHeight w:val="992"/>
        </w:trPr>
        <w:tc>
          <w:tcPr>
            <w:tcW w:w="1110" w:type="dxa"/>
            <w:vAlign w:val="center"/>
          </w:tcPr>
          <w:p w14:paraId="631B8E3F" w14:textId="18613E42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</w:t>
            </w:r>
            <w:r w:rsidR="006F25EE" w:rsidRPr="006A1E8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332CFD93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0C5B3A" w:rsidRPr="006A1E80">
              <w:rPr>
                <w:rFonts w:ascii="Arial" w:hAnsi="Arial" w:cs="Arial"/>
                <w:sz w:val="24"/>
                <w:szCs w:val="24"/>
              </w:rPr>
              <w:t> </w:t>
            </w:r>
            <w:r w:rsidRPr="006A1E80">
              <w:rPr>
                <w:rFonts w:ascii="Arial" w:hAnsi="Arial" w:cs="Arial"/>
                <w:sz w:val="24"/>
                <w:szCs w:val="24"/>
              </w:rPr>
              <w:t>zasadą zrównoważonego rozwoju</w:t>
            </w:r>
          </w:p>
        </w:tc>
        <w:tc>
          <w:tcPr>
            <w:tcW w:w="6348" w:type="dxa"/>
          </w:tcPr>
          <w:p w14:paraId="6008BF73" w14:textId="659E3B92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4AA590D1" w14:textId="77777777" w:rsidR="00E30354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Wnioskodawca powinien wykazać, że w projekcie zastosowane będą rozwiązania proekologiczne, takie jak m.in. oszczędność energii i wody, powtórne wykorzystanie zasobów, ograniczenie wpływu na bioróżnorodność, ograniczenie znaczących emisji gazów cieplarnianych</w:t>
            </w:r>
            <w:r w:rsidR="00E30354"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B18D4C" w14:textId="77777777" w:rsidR="000616CB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1C18FF" w:rsidRPr="006A1E80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5286819D" w14:textId="77777777" w:rsidR="004C65D2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D27382F" w14:textId="77777777" w:rsidR="004C65D2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A315E0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F8B120E" w14:textId="42D69900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2F24A585" w14:textId="77777777" w:rsidTr="009D4048">
        <w:trPr>
          <w:trHeight w:val="1559"/>
        </w:trPr>
        <w:tc>
          <w:tcPr>
            <w:tcW w:w="1110" w:type="dxa"/>
            <w:vAlign w:val="center"/>
          </w:tcPr>
          <w:p w14:paraId="5B830287" w14:textId="3DB86061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</w:t>
            </w:r>
            <w:r w:rsidR="006F25EE" w:rsidRPr="006A1E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C04E07D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348" w:type="dxa"/>
          </w:tcPr>
          <w:p w14:paraId="72250761" w14:textId="65564FBD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1990AA1" w14:textId="3B3DF215" w:rsidR="000616CB" w:rsidRPr="006A1E80" w:rsidRDefault="000616CB" w:rsidP="006A1E8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4C2F34" w:rsidRPr="006A1E8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73975AA" w14:textId="77777777" w:rsidR="000616CB" w:rsidRPr="006A1E80" w:rsidRDefault="000616CB" w:rsidP="006A1E8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263D6EC" w14:textId="77777777" w:rsidR="000616CB" w:rsidRPr="006A1E80" w:rsidRDefault="000616CB" w:rsidP="006A1E8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3B38DF3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Lista obowiązujących wskaźników</w:t>
            </w:r>
            <w:r w:rsidR="008D1E55" w:rsidRPr="006A1E80">
              <w:rPr>
                <w:rFonts w:ascii="Arial" w:hAnsi="Arial" w:cs="Arial"/>
                <w:sz w:val="24"/>
                <w:szCs w:val="24"/>
              </w:rPr>
              <w:t>, w tym wskaźników mających zastosowanie dla projektów rozliczanych metodami uproszczonymi,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wraz z ich definicjami zamieszczona jest w regulaminie wyboru projektów.</w:t>
            </w:r>
          </w:p>
          <w:p w14:paraId="0FD9409E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4" w:type="dxa"/>
          </w:tcPr>
          <w:p w14:paraId="1C90A0E0" w14:textId="77777777" w:rsidR="00C6029E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78830B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483CB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4F600C" w14:textId="1C211D43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1D98DA4E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2BEEAE38" w14:textId="3D6C4B63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7E9E5815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348" w:type="dxa"/>
          </w:tcPr>
          <w:p w14:paraId="1BA6113F" w14:textId="7E94E9B5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4CF05BDA" w14:textId="77777777" w:rsidR="000616CB" w:rsidRPr="006A1E80" w:rsidRDefault="000616CB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6A1E80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6A1E80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3C009C5A" w14:textId="77777777" w:rsidR="000616CB" w:rsidRPr="006A1E80" w:rsidRDefault="000616CB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6A1E80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E7B0095" w14:textId="77777777" w:rsidR="00E13FBA" w:rsidRPr="006A1E80" w:rsidRDefault="000616CB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ind w:left="499" w:hanging="357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zostały uwzględnione w budżecie projektu</w:t>
            </w:r>
            <w:r w:rsidR="00E13FBA" w:rsidRPr="006A1E8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FD256CE" w14:textId="77777777" w:rsidR="00E13FBA" w:rsidRPr="006A1E80" w:rsidRDefault="00E13FBA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358EE48" w14:textId="31D6AF4E" w:rsidR="00C01C9E" w:rsidRPr="006A1E80" w:rsidRDefault="00C01C9E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ind w:left="499" w:hanging="357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zostaną dokonane </w:t>
            </w:r>
            <w:r w:rsidR="005B5C94" w:rsidRPr="006A1E80">
              <w:rPr>
                <w:rFonts w:ascii="Arial" w:hAnsi="Arial" w:cs="Arial"/>
                <w:sz w:val="24"/>
                <w:szCs w:val="24"/>
              </w:rPr>
              <w:t>w sposób racjonalny i efektywny z zachowaniem zasad uzyskiwania najlepszych efektów z danych nakładów</w:t>
            </w:r>
            <w:r w:rsidR="003A02E9" w:rsidRPr="006A1E8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5BA2B02" w14:textId="77777777" w:rsidR="008D1E55" w:rsidRPr="006A1E80" w:rsidRDefault="00F53B6E" w:rsidP="006A1E8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</w:t>
            </w:r>
            <w:r w:rsidR="008D1E55" w:rsidRPr="006A1E80">
              <w:rPr>
                <w:rFonts w:ascii="Arial" w:hAnsi="Arial" w:cs="Arial"/>
                <w:sz w:val="24"/>
                <w:szCs w:val="24"/>
              </w:rPr>
              <w:t>nioskodawca uwiarygodnił wysokość zaplanowanych wydatków poprzez przedstawienie odpowiednich dokumentów:</w:t>
            </w:r>
          </w:p>
          <w:p w14:paraId="22109FF4" w14:textId="5BCD48AE" w:rsidR="008D1E55" w:rsidRPr="006A1E80" w:rsidRDefault="008D1E55" w:rsidP="006A1E80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ind w:left="731" w:hanging="28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 xml:space="preserve">w zakresie wydatków dotyczących wynagrodzenia pracowników – </w:t>
            </w:r>
            <w:del w:id="3" w:author="Katarzyna Balcewicz-Momot" w:date="2026-01-12T11:18:00Z" w16du:dateUtc="2026-01-12T10:18:00Z">
              <w:r w:rsidRPr="006A1E80" w:rsidDel="00B22380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listy </w:delText>
              </w:r>
              <w:commentRangeStart w:id="4"/>
              <w:r w:rsidRPr="006A1E80" w:rsidDel="00B22380">
                <w:rPr>
                  <w:rFonts w:ascii="Arial" w:hAnsi="Arial" w:cs="Arial"/>
                  <w:sz w:val="24"/>
                  <w:szCs w:val="24"/>
                  <w:lang w:val="pl-PL"/>
                </w:rPr>
                <w:delText>płac</w:delText>
              </w:r>
            </w:del>
            <w:ins w:id="5" w:author="Katarzyna Balcewicz-Momot" w:date="2026-01-12T11:25:00Z" w16du:dateUtc="2026-01-12T10:25:00Z">
              <w:r w:rsidR="00B22380">
                <w:rPr>
                  <w:rFonts w:ascii="Arial" w:hAnsi="Arial" w:cs="Arial"/>
                  <w:sz w:val="24"/>
                  <w:szCs w:val="24"/>
                  <w:lang w:val="pl-PL"/>
                </w:rPr>
                <w:t>regulamin wynagradzania pracowników</w:t>
              </w:r>
            </w:ins>
            <w:ins w:id="6" w:author="Katarzyna Balcewicz-Momot" w:date="2026-01-12T11:26:00Z" w16du:dateUtc="2026-01-12T10:26:00Z">
              <w:r w:rsidR="00B22380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, </w:t>
              </w:r>
            </w:ins>
            <w:ins w:id="7" w:author="Katarzyna Balcewicz-Momot" w:date="2026-01-12T11:28:00Z" w16du:dateUtc="2026-01-12T10:28:00Z">
              <w:r w:rsidR="007311F6">
                <w:rPr>
                  <w:rFonts w:ascii="Arial" w:hAnsi="Arial" w:cs="Arial"/>
                  <w:sz w:val="24"/>
                  <w:szCs w:val="24"/>
                  <w:lang w:val="pl-PL"/>
                </w:rPr>
                <w:t>metodologi</w:t>
              </w:r>
            </w:ins>
            <w:ins w:id="8" w:author="Katarzyna Balcewicz-Momot" w:date="2026-01-12T11:34:00Z" w16du:dateUtc="2026-01-12T10:34:00Z">
              <w:r w:rsidR="007311F6">
                <w:rPr>
                  <w:rFonts w:ascii="Arial" w:hAnsi="Arial" w:cs="Arial"/>
                  <w:sz w:val="24"/>
                  <w:szCs w:val="24"/>
                  <w:lang w:val="pl-PL"/>
                </w:rPr>
                <w:t>a określenia</w:t>
              </w:r>
            </w:ins>
            <w:ins w:id="9" w:author="Katarzyna Balcewicz-Momot" w:date="2026-01-12T11:35:00Z" w16du:dateUtc="2026-01-12T10:35:00Z">
              <w:r w:rsidR="007311F6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wydatków na wynagrodzenia</w:t>
              </w:r>
            </w:ins>
            <w:ins w:id="10" w:author="Katarzyna Balcewicz-Momot" w:date="2026-01-12T11:36:00Z" w16du:dateUtc="2026-01-12T10:36:00Z">
              <w:r w:rsidR="007311F6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ze szczegółowym opisem sposobu wyliczenia wysokości zaplanowanego </w:t>
              </w:r>
            </w:ins>
            <w:ins w:id="11" w:author="Katarzyna Balcewicz-Momot" w:date="2026-01-12T11:37:00Z" w16du:dateUtc="2026-01-12T10:37:00Z">
              <w:r w:rsidR="007311F6">
                <w:rPr>
                  <w:rFonts w:ascii="Arial" w:hAnsi="Arial" w:cs="Arial"/>
                  <w:sz w:val="24"/>
                  <w:szCs w:val="24"/>
                  <w:lang w:val="pl-PL"/>
                </w:rPr>
                <w:t>wydatku dla każdego wskazanego we wniosku stanowiska pracy</w:t>
              </w:r>
            </w:ins>
            <w:commentRangeEnd w:id="4"/>
            <w:ins w:id="12" w:author="Katarzyna Balcewicz-Momot" w:date="2026-01-12T11:44:00Z" w16du:dateUtc="2026-01-12T10:44:00Z">
              <w:r w:rsidR="009F3B97">
                <w:rPr>
                  <w:rStyle w:val="Odwoaniedokomentarza"/>
                  <w:lang w:eastAsia="x-none"/>
                </w:rPr>
                <w:commentReference w:id="4"/>
              </w:r>
            </w:ins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 xml:space="preserve"> itp.,</w:t>
            </w:r>
          </w:p>
          <w:p w14:paraId="72D51E44" w14:textId="4B7F7F6A" w:rsidR="008D1E55" w:rsidRPr="006A1E80" w:rsidRDefault="008D1E55" w:rsidP="006A1E80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ind w:left="731" w:hanging="28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w zakresie wydatków dotyczących dodatków specjalnych osób odpowiedzialnych za realizację polityki terytorialnej na danym obszarze – regulamin przyznawania dodatków</w:t>
            </w:r>
            <w:ins w:id="13" w:author="Katarzyna Balcewicz-Momot" w:date="2026-01-12T11:38:00Z" w16du:dateUtc="2026-01-12T10:38:00Z">
              <w:r w:rsidR="001E2149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, </w:t>
              </w:r>
              <w:commentRangeStart w:id="14"/>
              <w:r w:rsidR="001E2149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metodologia określenia wydatków na </w:t>
              </w:r>
            </w:ins>
            <w:ins w:id="15" w:author="Katarzyna Balcewicz-Momot" w:date="2026-01-12T11:39:00Z" w16du:dateUtc="2026-01-12T10:39:00Z">
              <w:r w:rsidR="001E2149">
                <w:rPr>
                  <w:rFonts w:ascii="Arial" w:hAnsi="Arial" w:cs="Arial"/>
                  <w:sz w:val="24"/>
                  <w:szCs w:val="24"/>
                  <w:lang w:val="pl-PL"/>
                </w:rPr>
                <w:t>dodatki</w:t>
              </w:r>
            </w:ins>
            <w:ins w:id="16" w:author="Katarzyna Balcewicz-Momot" w:date="2026-01-12T11:38:00Z" w16du:dateUtc="2026-01-12T10:38:00Z">
              <w:r w:rsidR="001E2149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ze szczegółowym opisem sposobu wyliczenia wysokości zaplanowanego wydatku dla każdego wskazanego we wniosku stanowiska pracy</w:t>
              </w:r>
            </w:ins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commentRangeEnd w:id="14"/>
            <w:r w:rsidR="009F3B97">
              <w:rPr>
                <w:rStyle w:val="Odwoaniedokomentarza"/>
                <w:lang w:eastAsia="x-none"/>
              </w:rPr>
              <w:commentReference w:id="14"/>
            </w: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itp.,</w:t>
            </w:r>
          </w:p>
          <w:p w14:paraId="74F7139B" w14:textId="2B2B77B1" w:rsidR="008D1E55" w:rsidRPr="006A1E80" w:rsidRDefault="008D1E55" w:rsidP="006A1E80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ind w:left="731" w:hanging="28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w zakresie wydatków dotyczących kosztów związanych z organizacją spotkań w ramach partnerstwa i z rozwijaniem współpracy – minimum 3 oferty/cenniki dla każdego z wydatków,</w:t>
            </w:r>
          </w:p>
          <w:p w14:paraId="45B819B8" w14:textId="77777777" w:rsidR="008D1E55" w:rsidRPr="006A1E80" w:rsidRDefault="008D1E55" w:rsidP="006A1E80">
            <w:pPr>
              <w:pStyle w:val="Akapitzlist"/>
              <w:numPr>
                <w:ilvl w:val="0"/>
                <w:numId w:val="32"/>
              </w:numPr>
              <w:spacing w:before="100" w:beforeAutospacing="1" w:after="100" w:afterAutospacing="1"/>
              <w:ind w:left="731" w:hanging="283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w zakresie wydatków dotyczących zakupu wyposażenia biurowego, sprzętu komputerowego oraz materiałów biurowych i eksploatacyjnych – minimum 3 oferty/cenniki dla każdego z wydatków,</w:t>
            </w:r>
          </w:p>
          <w:p w14:paraId="42BF7DC9" w14:textId="06B73DC8" w:rsidR="008D1E55" w:rsidRPr="006A1E80" w:rsidRDefault="008D1E55" w:rsidP="006A1E80">
            <w:pPr>
              <w:pStyle w:val="Akapitzlist"/>
              <w:spacing w:before="100" w:beforeAutospacing="1" w:after="100" w:afterAutospacing="1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 xml:space="preserve">Powyższe dokumenty </w:t>
            </w:r>
            <w:r w:rsidR="00F72B58" w:rsidRPr="006A1E80">
              <w:rPr>
                <w:rFonts w:ascii="Arial" w:hAnsi="Arial" w:cs="Arial"/>
                <w:sz w:val="24"/>
                <w:szCs w:val="24"/>
                <w:lang w:val="pl-PL"/>
              </w:rPr>
              <w:t xml:space="preserve">są </w:t>
            </w:r>
            <w:r w:rsidRPr="006A1E80">
              <w:rPr>
                <w:rFonts w:ascii="Arial" w:hAnsi="Arial" w:cs="Arial"/>
                <w:sz w:val="24"/>
                <w:szCs w:val="24"/>
                <w:lang w:val="pl-PL"/>
              </w:rPr>
              <w:t>przedstawiane i weryfikowane wyłącznie na etapie oceny wniosku o dofinansowanie.</w:t>
            </w:r>
          </w:p>
          <w:p w14:paraId="47496EF9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4" w:type="dxa"/>
          </w:tcPr>
          <w:p w14:paraId="67330FF6" w14:textId="77777777" w:rsidR="00C6029E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CF8317A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8ED862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0FF0E2" w14:textId="45314794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088C2674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0BFBB1C3" w14:textId="0E93C592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51DF4DFF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Wykonalność projektu</w:t>
            </w:r>
          </w:p>
        </w:tc>
        <w:tc>
          <w:tcPr>
            <w:tcW w:w="6348" w:type="dxa"/>
          </w:tcPr>
          <w:p w14:paraId="7EC00666" w14:textId="560F2C7B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774995" w:rsidRPr="006A1E80">
              <w:rPr>
                <w:rFonts w:ascii="Arial" w:hAnsi="Arial" w:cs="Arial"/>
                <w:sz w:val="24"/>
                <w:szCs w:val="24"/>
              </w:rPr>
              <w:t>kryterium sprawdzamy</w:t>
            </w:r>
            <w:r w:rsidR="00D14C07" w:rsidRPr="006A1E80">
              <w:rPr>
                <w:rFonts w:ascii="Arial" w:hAnsi="Arial" w:cs="Arial"/>
                <w:sz w:val="24"/>
                <w:szCs w:val="24"/>
              </w:rPr>
              <w:t>,</w:t>
            </w:r>
            <w:r w:rsidR="00774995" w:rsidRPr="006A1E80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6A1E8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7C2844C" w14:textId="377BED59" w:rsidR="000616CB" w:rsidRPr="006A1E80" w:rsidRDefault="000616CB" w:rsidP="006A1E80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2F34" w:rsidRPr="006A1E80">
              <w:rPr>
                <w:rFonts w:ascii="Arial" w:hAnsi="Arial" w:cs="Arial"/>
                <w:sz w:val="24"/>
                <w:szCs w:val="24"/>
              </w:rPr>
              <w:t>w</w:t>
            </w:r>
            <w:r w:rsidRPr="006A1E80">
              <w:rPr>
                <w:rFonts w:ascii="Arial" w:hAnsi="Arial" w:cs="Arial"/>
                <w:sz w:val="24"/>
                <w:szCs w:val="24"/>
              </w:rPr>
              <w:t>nioskodawca posiada kadrę gwarantującą wykonalność projektu?</w:t>
            </w:r>
          </w:p>
          <w:p w14:paraId="6C5A1A38" w14:textId="35B848C8" w:rsidR="000616CB" w:rsidRPr="006A1E80" w:rsidRDefault="000616CB" w:rsidP="006A1E80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2F34" w:rsidRPr="006A1E80">
              <w:rPr>
                <w:rFonts w:ascii="Arial" w:hAnsi="Arial" w:cs="Arial"/>
                <w:sz w:val="24"/>
                <w:szCs w:val="24"/>
              </w:rPr>
              <w:t>w</w:t>
            </w:r>
            <w:r w:rsidRPr="006A1E80">
              <w:rPr>
                <w:rFonts w:ascii="Arial" w:hAnsi="Arial" w:cs="Arial"/>
                <w:sz w:val="24"/>
                <w:szCs w:val="24"/>
              </w:rPr>
              <w:t>nioskodawca posiada zaplecze techniczne gwarantujące wykonalność projektu?</w:t>
            </w:r>
          </w:p>
          <w:p w14:paraId="57ACC28A" w14:textId="79CCEE81" w:rsidR="000616CB" w:rsidRPr="006A1E80" w:rsidRDefault="00774995" w:rsidP="006A1E80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</w:t>
            </w:r>
            <w:r w:rsidR="000616CB" w:rsidRPr="006A1E80">
              <w:rPr>
                <w:rFonts w:ascii="Arial" w:hAnsi="Arial" w:cs="Arial"/>
                <w:sz w:val="24"/>
                <w:szCs w:val="24"/>
              </w:rPr>
              <w:t>ykonalność finansowa, w tym:</w:t>
            </w:r>
          </w:p>
          <w:p w14:paraId="19B00D10" w14:textId="77777777" w:rsidR="000616CB" w:rsidRPr="006A1E80" w:rsidRDefault="000616CB" w:rsidP="006A1E80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632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kwalifikowalność wydatków,</w:t>
            </w:r>
          </w:p>
          <w:p w14:paraId="11F1EBFE" w14:textId="77777777" w:rsidR="000616CB" w:rsidRPr="006A1E80" w:rsidRDefault="000616CB" w:rsidP="006A1E80">
            <w:pPr>
              <w:numPr>
                <w:ilvl w:val="0"/>
                <w:numId w:val="23"/>
              </w:numPr>
              <w:spacing w:before="100" w:beforeAutospacing="1" w:after="100" w:afterAutospacing="1"/>
              <w:ind w:left="731" w:hanging="283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adekwatność wysokości zaplanowanych kosztów kwalifikowalnych do zaplanowanych działań i rezultatów.</w:t>
            </w:r>
          </w:p>
          <w:p w14:paraId="08F72633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AF326A" w:rsidRPr="006A1E80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0C812B7A" w14:textId="77777777" w:rsidR="00C6029E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26D9C9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1D52AD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9F9A06C" w14:textId="4073CF3C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5D019559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03ABF41B" w14:textId="35E1F761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76C0599E" w14:textId="77777777" w:rsidR="000616CB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F53B6E"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1E80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348" w:type="dxa"/>
          </w:tcPr>
          <w:p w14:paraId="4C3AE9E0" w14:textId="38DC2220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B2B0A60" w14:textId="77777777" w:rsidR="000616CB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0D39A9BE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78319F95" w14:textId="77777777" w:rsidR="00C6029E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C414DC" w14:textId="77777777" w:rsidR="00C6029E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610DF8" w14:textId="77777777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161B8F6" w14:textId="14A344AD" w:rsidR="000616CB" w:rsidRPr="006A1E80" w:rsidRDefault="000616CB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6049712E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20CB6B53" w14:textId="568E5D04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36E10986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348" w:type="dxa"/>
          </w:tcPr>
          <w:p w14:paraId="72372042" w14:textId="1BD310BF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 Kartą Praw Podstawowych Unii Europejskiej z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7 czerwca 2016 r.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(Dz. Urz. UE C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1202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 xml:space="preserve">07.06.2016, </w:t>
            </w:r>
            <w:proofErr w:type="spellStart"/>
            <w:r w:rsidR="00A15368" w:rsidRPr="006A1E80">
              <w:rPr>
                <w:rFonts w:ascii="Arial" w:hAnsi="Arial" w:cs="Arial"/>
                <w:sz w:val="24"/>
                <w:szCs w:val="24"/>
              </w:rPr>
              <w:t>str</w:t>
            </w:r>
            <w:proofErr w:type="spellEnd"/>
            <w:r w:rsidR="00A15368" w:rsidRPr="006A1E80">
              <w:rPr>
                <w:rFonts w:ascii="Arial" w:hAnsi="Arial" w:cs="Arial"/>
                <w:sz w:val="24"/>
                <w:szCs w:val="24"/>
              </w:rPr>
              <w:t>, 389</w:t>
            </w:r>
            <w:r w:rsidRPr="006A1E80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47DD883A" w14:textId="0B362244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8BFE37A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148680F6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70E1558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2557862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F80FE8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E871BFC" w14:textId="7CC2C644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7DE93FE1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7C87DB5B" w14:textId="573D104B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B.1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02F7369C" w14:textId="209AFE98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p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o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n</w:t>
            </w:r>
            <w:r w:rsidRPr="006A1E80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348" w:type="dxa"/>
          </w:tcPr>
          <w:p w14:paraId="60F6BE96" w14:textId="4D8F764D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 Konwencją o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p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o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n</w:t>
            </w:r>
            <w:r w:rsidRPr="006A1E80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 późn. zm.) w zakresie odnoszącym się do sposobu realizacji, zakresu projektu i wnioskodawcy.</w:t>
            </w:r>
          </w:p>
          <w:p w14:paraId="74FA5802" w14:textId="054F3B2B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p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o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15368" w:rsidRPr="006A1E80">
              <w:rPr>
                <w:rFonts w:ascii="Arial" w:hAnsi="Arial" w:cs="Arial"/>
                <w:sz w:val="24"/>
                <w:szCs w:val="24"/>
              </w:rPr>
              <w:t>n</w:t>
            </w:r>
            <w:r w:rsidRPr="006A1E80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30F3B90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3A6CE073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DEB6D25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BC72EAF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56CE5C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3770A5" w14:textId="7769D333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4A93" w:rsidRPr="006A1E80" w14:paraId="23D9F418" w14:textId="77777777" w:rsidTr="009D4048">
        <w:trPr>
          <w:trHeight w:val="425"/>
        </w:trPr>
        <w:tc>
          <w:tcPr>
            <w:tcW w:w="1110" w:type="dxa"/>
            <w:vAlign w:val="center"/>
          </w:tcPr>
          <w:p w14:paraId="7844A80D" w14:textId="31D84031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B.1</w:t>
            </w:r>
            <w:r w:rsidR="00542F85" w:rsidRPr="006A1E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7CEFEABD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348" w:type="dxa"/>
          </w:tcPr>
          <w:p w14:paraId="1B0D43C8" w14:textId="50236A99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6EE1184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4" w:type="dxa"/>
          </w:tcPr>
          <w:p w14:paraId="5622E831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4328794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880231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C9124E" w14:textId="77777777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1D00199" w14:textId="6C0FF8EA" w:rsidR="00421905" w:rsidRPr="006A1E80" w:rsidRDefault="00421905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B760852" w14:textId="77777777" w:rsidR="007257F1" w:rsidRPr="00A75DC3" w:rsidRDefault="007257F1" w:rsidP="00A75DC3">
      <w:pPr>
        <w:pStyle w:val="Nagwek1"/>
        <w:numPr>
          <w:ilvl w:val="0"/>
          <w:numId w:val="30"/>
        </w:numPr>
        <w:spacing w:before="100" w:beforeAutospacing="1" w:after="100" w:afterAutospacing="1"/>
        <w:rPr>
          <w:rFonts w:cs="Arial"/>
          <w:szCs w:val="24"/>
        </w:rPr>
      </w:pPr>
      <w:r w:rsidRPr="00A75DC3">
        <w:rPr>
          <w:rFonts w:cs="Arial"/>
          <w:szCs w:val="24"/>
        </w:rPr>
        <w:t>KRYTERIA MERYTORYCZNE SZCZEGÓŁOWE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3686"/>
      </w:tblGrid>
      <w:tr w:rsidR="00C6029E" w:rsidRPr="006A1E80" w14:paraId="5C2332B6" w14:textId="77777777" w:rsidTr="00AC005D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7A2A2D31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F14B74C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/>
            <w:vAlign w:val="center"/>
          </w:tcPr>
          <w:p w14:paraId="18C8BA40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686" w:type="dxa"/>
            <w:shd w:val="clear" w:color="auto" w:fill="E7E6E6"/>
            <w:vAlign w:val="center"/>
          </w:tcPr>
          <w:p w14:paraId="679DE258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2F01338B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1E80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6029E" w:rsidRPr="006A1E80" w14:paraId="21C8CC79" w14:textId="77777777" w:rsidTr="009D4048">
        <w:tc>
          <w:tcPr>
            <w:tcW w:w="1110" w:type="dxa"/>
            <w:vAlign w:val="center"/>
          </w:tcPr>
          <w:p w14:paraId="4D5D5A71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1163713A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Zgodność z właściwą strategią ZIT</w:t>
            </w:r>
          </w:p>
        </w:tc>
        <w:tc>
          <w:tcPr>
            <w:tcW w:w="6348" w:type="dxa"/>
          </w:tcPr>
          <w:p w14:paraId="2EFB7F2F" w14:textId="77777777" w:rsidR="003B3117" w:rsidRPr="006A1E80" w:rsidRDefault="003B3117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14B0200" w14:textId="77777777" w:rsidR="003B3117" w:rsidRPr="006A1E80" w:rsidRDefault="003B3117" w:rsidP="006A1E80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 strategii ZIT, posiadającej pozytywną opinię ministra właściwego do spraw rozwoju regionalnego (jeśli dotyczy)</w:t>
            </w:r>
            <w:r w:rsidR="004701EE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359857E6" w14:textId="77777777" w:rsidR="003B3117" w:rsidRPr="006A1E80" w:rsidRDefault="003B3117" w:rsidP="006A1E80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C35827" w:rsidRPr="006A1E80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4701EE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6A1E8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070D83E" w14:textId="77777777" w:rsidR="003B3117" w:rsidRPr="006A1E80" w:rsidRDefault="003B3117" w:rsidP="006A1E80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="004701EE" w:rsidRPr="006A1E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stanowiących załącznik </w:t>
            </w:r>
            <w:r w:rsidR="00C35827" w:rsidRPr="006A1E80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247E9D" w14:textId="4FD55263" w:rsidR="001E0D42" w:rsidRPr="006A1E80" w:rsidRDefault="001E0D42" w:rsidP="006A1E80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 gdy, właściwa ze względu na obszar, strategia ZIT została pozytywnie zaopiniowana przez ministra właściwego do spraw rozwoju regionalnego (jeśli dotyczy) </w:t>
            </w:r>
            <w:r w:rsidR="00084DFB" w:rsidRPr="006A1E80">
              <w:rPr>
                <w:rFonts w:ascii="Arial" w:hAnsi="Arial" w:cs="Arial"/>
                <w:kern w:val="2"/>
                <w:sz w:val="24"/>
                <w:szCs w:val="24"/>
              </w:rPr>
              <w:t>i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 xml:space="preserve"> Instytucję Zarządzającą</w:t>
            </w:r>
            <w:r w:rsidR="00084DFB" w:rsidRPr="006A1E80"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 Porozumieniu Terytorialnym, ale nieujętego na liście podstawowej we właściwej ze względu na obszar strategii ZIT, 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>wnioskodawca zobowiązany jest załączyć do wniosku o dofinansowanie projektu oświadczenie organu lub podmiotu odpowiedzialnego za przygotowanie, właściwej strategii ZIT potwierdzające, że projekt zostanie zamieszczony na liście podstawowej projektów, we właściwej ze względu na obszar, strategii ZIT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12"/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>.</w:t>
            </w:r>
          </w:p>
          <w:p w14:paraId="371A40CD" w14:textId="77777777" w:rsidR="00C6029E" w:rsidRPr="006A1E80" w:rsidRDefault="001E0D42" w:rsidP="006A1E80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>Kryterium jest weryfikowane w oparciu o wniosek o dofinansowanie projektu</w:t>
            </w:r>
            <w:r w:rsidR="00936253" w:rsidRPr="006A1E80">
              <w:rPr>
                <w:rFonts w:ascii="Arial" w:hAnsi="Arial" w:cs="Arial"/>
                <w:kern w:val="2"/>
                <w:sz w:val="24"/>
                <w:szCs w:val="24"/>
              </w:rPr>
              <w:t xml:space="preserve">, 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>strategię ZIT lub oświadczenie organu lub podmiotu odpowiedzialnego za przygotowanie, właściwej ze względu na obszar, strategii ZIT</w:t>
            </w:r>
            <w:r w:rsidR="00936253" w:rsidRPr="006A1E80">
              <w:rPr>
                <w:rFonts w:ascii="Arial" w:hAnsi="Arial" w:cs="Arial"/>
                <w:kern w:val="2"/>
                <w:sz w:val="24"/>
                <w:szCs w:val="24"/>
              </w:rPr>
              <w:t xml:space="preserve"> oraz porozumienie terytorialne</w:t>
            </w:r>
            <w:r w:rsidRPr="006A1E80">
              <w:rPr>
                <w:rFonts w:ascii="Arial" w:hAnsi="Arial" w:cs="Arial"/>
                <w:kern w:val="2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0534C461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45E70CA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19CE06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019172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235B761" w14:textId="6D15C4A8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029E" w:rsidRPr="006A1E80" w14:paraId="78833219" w14:textId="77777777" w:rsidTr="009D4048">
        <w:tc>
          <w:tcPr>
            <w:tcW w:w="1110" w:type="dxa"/>
            <w:vAlign w:val="center"/>
          </w:tcPr>
          <w:p w14:paraId="2F58F555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02C87A46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Udział środków UE przeznaczonych na wsparcie administracyjne</w:t>
            </w:r>
          </w:p>
        </w:tc>
        <w:tc>
          <w:tcPr>
            <w:tcW w:w="6348" w:type="dxa"/>
          </w:tcPr>
          <w:p w14:paraId="60079257" w14:textId="1351ACB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Ocenie podlega czy łączna kwota wnioskowanego przez </w:t>
            </w:r>
            <w:r w:rsidR="00084DFB" w:rsidRPr="006A1E80">
              <w:rPr>
                <w:rFonts w:ascii="Arial" w:hAnsi="Arial" w:cs="Arial"/>
                <w:sz w:val="24"/>
                <w:szCs w:val="24"/>
              </w:rPr>
              <w:t>w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nioskodawcę w </w:t>
            </w:r>
            <w:r w:rsidR="009642CE" w:rsidRPr="006A1E80">
              <w:rPr>
                <w:rFonts w:ascii="Arial" w:hAnsi="Arial" w:cs="Arial"/>
                <w:sz w:val="24"/>
                <w:szCs w:val="24"/>
              </w:rPr>
              <w:t xml:space="preserve">naborze 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dofinansowania przewidzianego na koordynację zadań związanych z realizacją FEdKP nie przekracza kwoty określonej w Załączniku </w:t>
            </w:r>
            <w:proofErr w:type="spellStart"/>
            <w:r w:rsidRPr="006A1E80">
              <w:rPr>
                <w:rFonts w:ascii="Arial" w:hAnsi="Arial" w:cs="Arial"/>
                <w:sz w:val="24"/>
                <w:szCs w:val="24"/>
              </w:rPr>
              <w:t>do</w:t>
            </w:r>
            <w:r w:rsidR="00004BE9" w:rsidRPr="006A1E80">
              <w:rPr>
                <w:rFonts w:ascii="Arial" w:hAnsi="Arial" w:cs="Arial"/>
                <w:sz w:val="24"/>
                <w:szCs w:val="24"/>
              </w:rPr>
              <w:t>Regulaminu</w:t>
            </w:r>
            <w:proofErr w:type="spellEnd"/>
            <w:r w:rsidR="00004BE9" w:rsidRPr="006A1E80">
              <w:rPr>
                <w:rFonts w:ascii="Arial" w:hAnsi="Arial" w:cs="Arial"/>
                <w:sz w:val="24"/>
                <w:szCs w:val="24"/>
              </w:rPr>
              <w:t xml:space="preserve"> wyboru projektów</w:t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20E983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686" w:type="dxa"/>
            <w:vAlign w:val="center"/>
          </w:tcPr>
          <w:p w14:paraId="04AB0C34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FFD08D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F08AC3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083701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132E4DF" w14:textId="6ADCA27B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029E" w:rsidRPr="006A1E80" w14:paraId="4202B3EA" w14:textId="77777777" w:rsidTr="009D4048">
        <w:tc>
          <w:tcPr>
            <w:tcW w:w="1110" w:type="dxa"/>
            <w:vAlign w:val="center"/>
          </w:tcPr>
          <w:p w14:paraId="5C25E948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C.3</w:t>
            </w:r>
          </w:p>
        </w:tc>
        <w:tc>
          <w:tcPr>
            <w:tcW w:w="2856" w:type="dxa"/>
            <w:vAlign w:val="center"/>
          </w:tcPr>
          <w:p w14:paraId="35736744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Wartość projektu nie przekracza 200 tys. euro, a sposób rozliczania</w:t>
            </w:r>
            <w:r w:rsidR="00CC653E"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1E80">
              <w:rPr>
                <w:rFonts w:ascii="Arial" w:hAnsi="Arial" w:cs="Arial"/>
                <w:sz w:val="24"/>
                <w:szCs w:val="24"/>
              </w:rPr>
              <w:t>kosztów</w:t>
            </w:r>
            <w:r w:rsidRPr="006A1E80">
              <w:rPr>
                <w:rFonts w:ascii="Arial" w:hAnsi="Arial" w:cs="Arial"/>
                <w:sz w:val="24"/>
                <w:szCs w:val="24"/>
              </w:rPr>
              <w:br/>
              <w:t>uwzględnia metodę uproszczoną</w:t>
            </w:r>
          </w:p>
        </w:tc>
        <w:tc>
          <w:tcPr>
            <w:tcW w:w="6348" w:type="dxa"/>
            <w:vAlign w:val="center"/>
          </w:tcPr>
          <w:p w14:paraId="274D7C10" w14:textId="45E31F52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920D28" w:rsidRPr="006A1E80">
              <w:rPr>
                <w:rFonts w:ascii="Arial" w:hAnsi="Arial" w:cs="Arial"/>
                <w:sz w:val="24"/>
                <w:szCs w:val="24"/>
              </w:rPr>
              <w:t>sprawdzamy</w:t>
            </w:r>
            <w:r w:rsidR="007427A9" w:rsidRPr="006A1E80">
              <w:rPr>
                <w:rFonts w:ascii="Arial" w:hAnsi="Arial" w:cs="Arial"/>
                <w:sz w:val="24"/>
                <w:szCs w:val="24"/>
              </w:rPr>
              <w:t>,</w:t>
            </w:r>
            <w:r w:rsidR="00920D28" w:rsidRPr="006A1E80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6A1E8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29D3BEA" w14:textId="353559F7" w:rsidR="00C6029E" w:rsidRPr="006A1E80" w:rsidRDefault="00C6029E" w:rsidP="006A1E8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wartość projektu nie przekracza 200 tys. euro</w:t>
            </w:r>
          </w:p>
          <w:p w14:paraId="45107280" w14:textId="5AC93604" w:rsidR="00CC653E" w:rsidRPr="006A1E80" w:rsidRDefault="00C6029E" w:rsidP="006A1E8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projekcie zastosowano sposób rozliczania kosztów bezpośrednich, w odniesieniu do jego łącznej wartości, zgodny z Wytycznymi dotyczącymi kwalifikowalności wydatków na lata 2021-2027, tj. metodę uproszczoną.</w:t>
            </w:r>
          </w:p>
          <w:p w14:paraId="230560F5" w14:textId="77777777" w:rsidR="00C6029E" w:rsidRPr="006A1E80" w:rsidRDefault="00C6029E" w:rsidP="006A1E80">
            <w:pPr>
              <w:spacing w:before="100" w:beforeAutospacing="1" w:after="100" w:afterAutospacing="1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przypadku projektów, których wartość nie przekracza wyrażonej w zł równowartości 200 000 euro*,</w:t>
            </w:r>
            <w:r w:rsidR="00FE694F"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1E80">
              <w:rPr>
                <w:rFonts w:ascii="Arial" w:hAnsi="Arial" w:cs="Arial"/>
                <w:sz w:val="24"/>
                <w:szCs w:val="24"/>
              </w:rPr>
              <w:t>obligatoryjne jest rozliczanie kosztów bezpośrednich w oparciu o kwoty ryczałtowe, ustalane przez wnioskodawcę na podstawie szczegółowego budżetu projektu. Tym samym nieuwzględnienie kwot ryczałtowych w przypadku wyżej wskazanych projektów, skutkować będzie niespełnieniem niniejszego kryterium.</w:t>
            </w:r>
          </w:p>
          <w:p w14:paraId="20656348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C9E978C" w14:textId="742A16C2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*Do przeliczenia niniejszej kwoty na zł należy stosować miesięczny obrachunkowy kurs wymiany stosowany przez KE aktualny na dzień ogłoszenia </w:t>
            </w:r>
            <w:r w:rsidR="00E66264" w:rsidRPr="006A1E80">
              <w:rPr>
                <w:rFonts w:ascii="Arial" w:hAnsi="Arial" w:cs="Arial"/>
                <w:sz w:val="24"/>
                <w:szCs w:val="24"/>
              </w:rPr>
              <w:t>naboru</w:t>
            </w:r>
            <w:r w:rsidRPr="006A1E8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14:paraId="1B28C043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5647B1F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AD41140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A6BEE9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F6B174" w14:textId="69A9B1DA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029E" w:rsidRPr="006A1E80" w14:paraId="68DE0D4E" w14:textId="77777777" w:rsidTr="00CC653E">
        <w:tc>
          <w:tcPr>
            <w:tcW w:w="1110" w:type="dxa"/>
            <w:vAlign w:val="center"/>
          </w:tcPr>
          <w:p w14:paraId="7CBCECC0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856" w:type="dxa"/>
            <w:vAlign w:val="center"/>
          </w:tcPr>
          <w:p w14:paraId="76D36C4C" w14:textId="2E18E8BD" w:rsidR="00C6029E" w:rsidRPr="006A1E80" w:rsidRDefault="00C6029E" w:rsidP="006A1E80">
            <w:pPr>
              <w:pStyle w:val="Akapitzlist"/>
              <w:spacing w:before="100" w:beforeAutospacing="1" w:after="100" w:afterAutospacing="1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A1E80">
              <w:rPr>
                <w:rFonts w:ascii="Arial" w:eastAsia="Times New Roman" w:hAnsi="Arial" w:cs="Arial"/>
                <w:sz w:val="24"/>
                <w:szCs w:val="24"/>
              </w:rPr>
              <w:t xml:space="preserve">Wnioskodawca składa maksymalnie 2 wnioski o dofinansowanie projektu w odpowiedzi na dany </w:t>
            </w:r>
            <w:r w:rsidR="00444BEC" w:rsidRPr="006A1E80">
              <w:rPr>
                <w:rFonts w:ascii="Arial" w:eastAsia="Times New Roman" w:hAnsi="Arial" w:cs="Arial"/>
                <w:sz w:val="24"/>
                <w:szCs w:val="24"/>
              </w:rPr>
              <w:t>nabór</w:t>
            </w:r>
          </w:p>
        </w:tc>
        <w:tc>
          <w:tcPr>
            <w:tcW w:w="6348" w:type="dxa"/>
          </w:tcPr>
          <w:p w14:paraId="27EE84D7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oznacza, że jeden podmiot, w ramach złożonych wniosków o dofinansowanie projektu, może wystąpić maksymalnie dwa razy.</w:t>
            </w:r>
          </w:p>
          <w:p w14:paraId="046AEEDF" w14:textId="0CA56DC2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Kryterium jest weryfikowane na podstawie Rejestru wniosków o dofinansowanie projektu złożonych w odpowiedzi na </w:t>
            </w:r>
            <w:r w:rsidR="00444BEC" w:rsidRPr="006A1E80">
              <w:rPr>
                <w:rFonts w:ascii="Arial" w:hAnsi="Arial" w:cs="Arial"/>
                <w:sz w:val="24"/>
                <w:szCs w:val="24"/>
              </w:rPr>
              <w:t>nabór</w:t>
            </w:r>
            <w:r w:rsidRPr="006A1E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155A8E6C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E167B8F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F8EEAE0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5699E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41AEDC" w14:textId="117E4B38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029E" w:rsidRPr="006A1E80" w14:paraId="587E9604" w14:textId="77777777" w:rsidTr="009D4048">
        <w:tc>
          <w:tcPr>
            <w:tcW w:w="1110" w:type="dxa"/>
            <w:vAlign w:val="center"/>
          </w:tcPr>
          <w:p w14:paraId="29B14C05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C.5</w:t>
            </w:r>
          </w:p>
        </w:tc>
        <w:tc>
          <w:tcPr>
            <w:tcW w:w="2856" w:type="dxa"/>
            <w:vAlign w:val="center"/>
          </w:tcPr>
          <w:p w14:paraId="11BE17C3" w14:textId="35184FDA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eastAsia="Times New Roman" w:hAnsi="Arial" w:cs="Arial"/>
                <w:sz w:val="24"/>
                <w:szCs w:val="24"/>
              </w:rPr>
              <w:t xml:space="preserve">Projekt kończy się nie później niż </w:t>
            </w:r>
            <w:r w:rsidR="00C50816" w:rsidRPr="006A1E80">
              <w:rPr>
                <w:rFonts w:ascii="Arial" w:eastAsia="Times New Roman" w:hAnsi="Arial" w:cs="Arial"/>
                <w:sz w:val="24"/>
                <w:szCs w:val="24"/>
              </w:rPr>
              <w:t>30.06.2029</w:t>
            </w:r>
            <w:r w:rsidRPr="006A1E80">
              <w:rPr>
                <w:rFonts w:ascii="Arial" w:eastAsia="Times New Roman" w:hAnsi="Arial" w:cs="Arial"/>
                <w:sz w:val="24"/>
                <w:szCs w:val="24"/>
              </w:rPr>
              <w:t>r., a maksymalny okres realizacji projektu wynosi 36 miesięcy</w:t>
            </w:r>
          </w:p>
        </w:tc>
        <w:tc>
          <w:tcPr>
            <w:tcW w:w="6348" w:type="dxa"/>
            <w:vAlign w:val="center"/>
          </w:tcPr>
          <w:p w14:paraId="44A2534E" w14:textId="4F2349ED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W ramach kryterium ocenie podlegać będzie okres realizacji projektu oraz prawidłowe jego wskazanie we wniosku o dofinansowanie projektu, tj. określenie daty końcowej nie później niż na </w:t>
            </w:r>
            <w:r w:rsidR="00C50816" w:rsidRPr="006A1E80">
              <w:rPr>
                <w:rFonts w:ascii="Arial" w:hAnsi="Arial" w:cs="Arial"/>
                <w:sz w:val="24"/>
                <w:szCs w:val="24"/>
              </w:rPr>
              <w:t>30.06.2029</w:t>
            </w:r>
            <w:r w:rsidRPr="006A1E80">
              <w:rPr>
                <w:rFonts w:ascii="Arial" w:hAnsi="Arial" w:cs="Arial"/>
                <w:sz w:val="24"/>
                <w:szCs w:val="24"/>
              </w:rPr>
              <w:t>r. oraz realizacji projektu przez okres maksymalnie 36 miesięcy.</w:t>
            </w:r>
          </w:p>
          <w:p w14:paraId="2262AB68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Okres realizacji projektu powinien zapewnić precyzyjne i kompleksowe zaplanowanie przedsięwzięć, co zwiększy efektywność działań i pozwoli na osiągnięcie założonych celów i wskaźników oraz sprawne rozliczenie finansowe projektu. Zasadnym jest weryfikowanie efektywności podejmowanych działań oraz wprowadzenie w kolejnym okresie ewentualnych modyfikacji przyczyniających się do lepszej realizacji zadań na rzecz osób z niepełnosprawnościami.</w:t>
            </w:r>
          </w:p>
          <w:p w14:paraId="3E5686FA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686" w:type="dxa"/>
          </w:tcPr>
          <w:p w14:paraId="188508A1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2A8B9DE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EF4806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AAE7DF" w14:textId="77777777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A8E19C0" w14:textId="4EF37C4A" w:rsidR="00C6029E" w:rsidRPr="006A1E80" w:rsidRDefault="00C6029E" w:rsidP="006A1E8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1E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B4E0B4C" w14:textId="77777777" w:rsidR="00AF62A4" w:rsidRPr="006A1E80" w:rsidRDefault="00AF62A4" w:rsidP="006A1E80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6A1E80" w:rsidSect="003B0164"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Katarzyna Balcewicz-Momot" w:date="2026-01-12T11:44:00Z" w:initials="KBM">
    <w:p w14:paraId="0805D367" w14:textId="77777777" w:rsidR="009F3B97" w:rsidRDefault="009F3B97" w:rsidP="009F3B97">
      <w:pPr>
        <w:pStyle w:val="Tekstkomentarza"/>
      </w:pPr>
      <w:r>
        <w:rPr>
          <w:rStyle w:val="Odwoaniedokomentarza"/>
        </w:rPr>
        <w:annotationRef/>
      </w:r>
      <w:r>
        <w:t>Stanowisko Grupy roboczej ds. Polityki Terytorialnej.</w:t>
      </w:r>
    </w:p>
  </w:comment>
  <w:comment w:id="14" w:author="Katarzyna Balcewicz-Momot" w:date="2026-01-12T11:44:00Z" w:initials="KBM">
    <w:p w14:paraId="4296EDFC" w14:textId="77777777" w:rsidR="009F3B97" w:rsidRDefault="009F3B97" w:rsidP="009F3B97">
      <w:pPr>
        <w:pStyle w:val="Tekstkomentarza"/>
      </w:pPr>
      <w:r>
        <w:rPr>
          <w:rStyle w:val="Odwoaniedokomentarza"/>
        </w:rPr>
        <w:annotationRef/>
      </w:r>
      <w:r>
        <w:t>Stanowisko Grupy roboczej ds. Polityki Terytorialnej.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805D367" w15:done="0"/>
  <w15:commentEx w15:paraId="4296EDF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1AEDB75" w16cex:dateUtc="2026-01-12T10:44:00Z"/>
  <w16cex:commentExtensible w16cex:durableId="603D41DD" w16cex:dateUtc="2026-01-12T10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805D367" w16cid:durableId="51AEDB75"/>
  <w16cid:commentId w16cid:paraId="4296EDFC" w16cid:durableId="603D41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FB6E8" w14:textId="77777777" w:rsidR="006A514E" w:rsidRDefault="006A514E" w:rsidP="00D15E00">
      <w:pPr>
        <w:spacing w:after="0" w:line="240" w:lineRule="auto"/>
      </w:pPr>
      <w:r>
        <w:separator/>
      </w:r>
    </w:p>
  </w:endnote>
  <w:endnote w:type="continuationSeparator" w:id="0">
    <w:p w14:paraId="0EC6245C" w14:textId="77777777" w:rsidR="006A514E" w:rsidRDefault="006A514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8DD9" w14:textId="77777777" w:rsidR="002D61A4" w:rsidRDefault="002D61A4" w:rsidP="00FE694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6C710" w14:textId="69D7D5E0" w:rsidR="000E125D" w:rsidRDefault="006A1E80" w:rsidP="000E125D">
    <w:pPr>
      <w:pStyle w:val="Stopka"/>
      <w:jc w:val="center"/>
    </w:pPr>
    <w:r w:rsidRPr="006E5788">
      <w:rPr>
        <w:noProof/>
      </w:rPr>
      <w:drawing>
        <wp:inline distT="0" distB="0" distL="0" distR="0" wp14:anchorId="62E5F053" wp14:editId="668A7C85">
          <wp:extent cx="6964680" cy="853440"/>
          <wp:effectExtent l="0" t="0" r="0" b="0"/>
          <wp:docPr id="1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ED7BD" w14:textId="77777777" w:rsidR="006A514E" w:rsidRDefault="006A514E" w:rsidP="00D15E00">
      <w:pPr>
        <w:spacing w:after="0" w:line="240" w:lineRule="auto"/>
      </w:pPr>
      <w:r>
        <w:separator/>
      </w:r>
    </w:p>
  </w:footnote>
  <w:footnote w:type="continuationSeparator" w:id="0">
    <w:p w14:paraId="19E5D04A" w14:textId="77777777" w:rsidR="006A514E" w:rsidRDefault="006A514E" w:rsidP="00D15E00">
      <w:pPr>
        <w:spacing w:after="0" w:line="240" w:lineRule="auto"/>
      </w:pPr>
      <w:r>
        <w:continuationSeparator/>
      </w:r>
    </w:p>
  </w:footnote>
  <w:footnote w:id="1">
    <w:p w14:paraId="2EA1038C" w14:textId="77777777" w:rsidR="0089571C" w:rsidRPr="005F76A6" w:rsidRDefault="0089571C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2">
    <w:p w14:paraId="7211E6E6" w14:textId="77777777" w:rsidR="0089571C" w:rsidRPr="005F76A6" w:rsidRDefault="0089571C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</w:t>
      </w:r>
      <w:r w:rsidRPr="005F76A6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33D40BFA" w14:textId="77777777" w:rsidR="002776FC" w:rsidRPr="005F76A6" w:rsidRDefault="002776FC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bookmarkStart w:id="1" w:name="_Hlk132271044"/>
      <w:r w:rsidR="00CE19C8" w:rsidRPr="005F76A6">
        <w:rPr>
          <w:rFonts w:ascii="Arial" w:hAnsi="Arial" w:cs="Arial"/>
          <w:sz w:val="24"/>
          <w:szCs w:val="24"/>
        </w:rPr>
        <w:t xml:space="preserve"> </w:t>
      </w:r>
      <w:r w:rsidRPr="005F76A6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5F76A6">
        <w:rPr>
          <w:rFonts w:ascii="Arial" w:hAnsi="Arial" w:cs="Arial"/>
          <w:sz w:val="24"/>
          <w:szCs w:val="24"/>
          <w:lang w:val="pl-PL"/>
        </w:rPr>
        <w:t> </w:t>
      </w:r>
      <w:r w:rsidRPr="005F76A6">
        <w:rPr>
          <w:rFonts w:ascii="Arial" w:hAnsi="Arial" w:cs="Arial"/>
          <w:sz w:val="24"/>
          <w:szCs w:val="24"/>
        </w:rPr>
        <w:t>2021</w:t>
      </w:r>
      <w:r w:rsidRPr="005F76A6">
        <w:rPr>
          <w:rFonts w:ascii="Arial" w:hAnsi="Arial" w:cs="Arial"/>
          <w:sz w:val="24"/>
          <w:szCs w:val="24"/>
          <w:lang w:val="pl-PL"/>
        </w:rPr>
        <w:t> </w:t>
      </w:r>
      <w:r w:rsidRPr="005F76A6">
        <w:rPr>
          <w:rFonts w:ascii="Arial" w:hAnsi="Arial" w:cs="Arial"/>
          <w:sz w:val="24"/>
          <w:szCs w:val="24"/>
        </w:rPr>
        <w:t>r.</w:t>
      </w:r>
      <w:r w:rsidRPr="005F76A6">
        <w:rPr>
          <w:rFonts w:ascii="Arial" w:hAnsi="Arial" w:cs="Arial"/>
          <w:sz w:val="24"/>
          <w:szCs w:val="24"/>
          <w:lang w:val="pl-PL"/>
        </w:rPr>
        <w:t xml:space="preserve"> </w:t>
      </w:r>
      <w:r w:rsidRPr="005F76A6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4">
    <w:p w14:paraId="68DC4A90" w14:textId="77777777" w:rsidR="005F6B98" w:rsidRPr="005F76A6" w:rsidRDefault="005F6B98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Rozporządzenie Komisji (UE) Nr 651/2014 z dnia 17 czerwca 2014 r. uznającego niektóre rodzaje pomocy za zgodne z rynkiem wewnętrznym w zastosowaniu art. 107 i 108 Traktatu) (Dz. Urz. UE L 187 z 26.06.2014 z późn. zm.)</w:t>
      </w:r>
      <w:r w:rsidRPr="005F76A6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662560DC" w14:textId="77777777" w:rsidR="005F6B98" w:rsidRPr="005F76A6" w:rsidRDefault="005F6B98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4301BD00" w14:textId="77777777" w:rsidR="00CE19C8" w:rsidRPr="005F76A6" w:rsidRDefault="00CE19C8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</w:t>
      </w:r>
      <w:r w:rsidRPr="005F76A6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5F76A6">
        <w:rPr>
          <w:rFonts w:ascii="Arial" w:hAnsi="Arial" w:cs="Arial"/>
          <w:sz w:val="24"/>
          <w:szCs w:val="24"/>
        </w:rPr>
        <w:t xml:space="preserve"> z </w:t>
      </w:r>
      <w:r w:rsidRPr="005F76A6">
        <w:rPr>
          <w:rFonts w:ascii="Arial" w:hAnsi="Arial" w:cs="Arial"/>
          <w:sz w:val="24"/>
          <w:szCs w:val="24"/>
          <w:lang w:val="pl-PL"/>
        </w:rPr>
        <w:t>3</w:t>
      </w:r>
      <w:r w:rsidRPr="005F76A6">
        <w:rPr>
          <w:rFonts w:ascii="Arial" w:hAnsi="Arial" w:cs="Arial"/>
          <w:sz w:val="24"/>
          <w:szCs w:val="24"/>
        </w:rPr>
        <w:t>0.</w:t>
      </w:r>
      <w:r w:rsidRPr="005F76A6">
        <w:rPr>
          <w:rFonts w:ascii="Arial" w:hAnsi="Arial" w:cs="Arial"/>
          <w:sz w:val="24"/>
          <w:szCs w:val="24"/>
          <w:lang w:val="pl-PL"/>
        </w:rPr>
        <w:t>06</w:t>
      </w:r>
      <w:r w:rsidRPr="005F76A6">
        <w:rPr>
          <w:rFonts w:ascii="Arial" w:hAnsi="Arial" w:cs="Arial"/>
          <w:sz w:val="24"/>
          <w:szCs w:val="24"/>
        </w:rPr>
        <w:t>.20</w:t>
      </w:r>
      <w:r w:rsidRPr="005F76A6">
        <w:rPr>
          <w:rFonts w:ascii="Arial" w:hAnsi="Arial" w:cs="Arial"/>
          <w:sz w:val="24"/>
          <w:szCs w:val="24"/>
          <w:lang w:val="pl-PL"/>
        </w:rPr>
        <w:t>2</w:t>
      </w:r>
      <w:r w:rsidRPr="005F76A6">
        <w:rPr>
          <w:rFonts w:ascii="Arial" w:hAnsi="Arial" w:cs="Arial"/>
          <w:sz w:val="24"/>
          <w:szCs w:val="24"/>
        </w:rPr>
        <w:t xml:space="preserve">1 z późn. zm.) (dalej: rozporządzenie </w:t>
      </w:r>
      <w:r w:rsidRPr="005F76A6">
        <w:rPr>
          <w:rFonts w:ascii="Arial" w:hAnsi="Arial" w:cs="Arial"/>
          <w:sz w:val="24"/>
          <w:szCs w:val="24"/>
          <w:lang w:val="pl-PL"/>
        </w:rPr>
        <w:t>nr 2021/1060</w:t>
      </w:r>
      <w:r w:rsidRPr="005F76A6">
        <w:rPr>
          <w:rFonts w:ascii="Arial" w:hAnsi="Arial" w:cs="Arial"/>
          <w:sz w:val="24"/>
          <w:szCs w:val="24"/>
        </w:rPr>
        <w:t>).</w:t>
      </w:r>
    </w:p>
  </w:footnote>
  <w:footnote w:id="7">
    <w:p w14:paraId="3F252194" w14:textId="77777777" w:rsidR="00A63D9B" w:rsidRPr="005F76A6" w:rsidRDefault="00A63D9B" w:rsidP="005F76A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F76A6">
        <w:rPr>
          <w:rFonts w:ascii="Arial" w:hAnsi="Arial" w:cs="Arial"/>
          <w:sz w:val="24"/>
          <w:szCs w:val="24"/>
          <w:vertAlign w:val="superscript"/>
        </w:rPr>
        <w:footnoteRef/>
      </w:r>
      <w:r w:rsidRPr="005F76A6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5F76A6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0E860AD4" w14:textId="77777777" w:rsidR="000616CB" w:rsidRPr="005F76A6" w:rsidRDefault="000616CB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</w:t>
      </w:r>
      <w:r w:rsidRPr="005F76A6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9">
    <w:p w14:paraId="475A153F" w14:textId="77777777" w:rsidR="004701EE" w:rsidRPr="005F76A6" w:rsidRDefault="004701EE" w:rsidP="005F76A6">
      <w:pPr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</w:t>
      </w:r>
      <w:r w:rsidRPr="005F76A6">
        <w:rPr>
          <w:rFonts w:ascii="Arial" w:hAnsi="Arial" w:cs="Arial"/>
          <w:color w:val="000000"/>
          <w:sz w:val="24"/>
          <w:szCs w:val="24"/>
        </w:rPr>
        <w:t>Jeżeli w strategii ZIT założono realizację projektów finansowanych z poziomu krajowego.</w:t>
      </w:r>
    </w:p>
  </w:footnote>
  <w:footnote w:id="10">
    <w:p w14:paraId="65EDEE7F" w14:textId="3EE19781" w:rsidR="004701EE" w:rsidRPr="005F76A6" w:rsidRDefault="004701EE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5F76A6">
        <w:rPr>
          <w:rStyle w:val="Odwoanieprzypisudolnego"/>
          <w:rFonts w:ascii="Arial" w:hAnsi="Arial" w:cs="Arial"/>
          <w:color w:val="000000"/>
          <w:sz w:val="24"/>
          <w:szCs w:val="24"/>
        </w:rPr>
        <w:footnoteRef/>
      </w:r>
      <w:r w:rsidRPr="005F76A6">
        <w:rPr>
          <w:rFonts w:ascii="Arial" w:hAnsi="Arial" w:cs="Arial"/>
          <w:color w:val="000000"/>
          <w:sz w:val="24"/>
          <w:szCs w:val="24"/>
        </w:rPr>
        <w:t xml:space="preserve"> </w:t>
      </w:r>
      <w:r w:rsidR="00351840" w:rsidRPr="005F76A6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bookmarkStart w:id="17" w:name="_Hlk130966638"/>
      <w:bookmarkStart w:id="18" w:name="_Hlk181102964"/>
      <w:bookmarkStart w:id="19" w:name="_Hlk214004457"/>
      <w:r w:rsidR="00351840" w:rsidRPr="005F76A6">
        <w:rPr>
          <w:rFonts w:ascii="Arial" w:hAnsi="Arial" w:cs="Arial"/>
          <w:sz w:val="24"/>
          <w:szCs w:val="24"/>
          <w:lang w:val="pl-PL"/>
        </w:rPr>
        <w:t>Wartość dofinansowania UE powinna zostać przeliczona zgodnie z kursem euro wskazanym w Regulaminie wyboru projektów.</w:t>
      </w:r>
      <w:bookmarkEnd w:id="17"/>
      <w:bookmarkEnd w:id="18"/>
    </w:p>
    <w:bookmarkEnd w:id="19"/>
  </w:footnote>
  <w:footnote w:id="11">
    <w:p w14:paraId="73E36B74" w14:textId="77777777" w:rsidR="004701EE" w:rsidRPr="005F76A6" w:rsidRDefault="004701EE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IZ dopuszcza możliwość zaakceptowania innych niż przyjęte w fiszkach projektowych wartości wskaźników w przypadku wyjaśnienia przez wnioskodawcę obiektywnych przyczyn powstałych rozbieżności. Jeżeli wartości wskaźników podane we wniosku o dofinansowanie </w:t>
      </w:r>
      <w:r w:rsidRPr="005F76A6">
        <w:rPr>
          <w:rFonts w:ascii="Arial" w:hAnsi="Arial" w:cs="Arial"/>
          <w:color w:val="000000"/>
          <w:sz w:val="24"/>
          <w:szCs w:val="24"/>
          <w:lang w:val="pl-PL"/>
        </w:rPr>
        <w:t>są mniejsze</w:t>
      </w:r>
      <w:r w:rsidRPr="005F76A6">
        <w:rPr>
          <w:rFonts w:ascii="Arial" w:hAnsi="Arial" w:cs="Arial"/>
          <w:color w:val="000000"/>
          <w:sz w:val="24"/>
          <w:szCs w:val="24"/>
        </w:rPr>
        <w:t xml:space="preserve"> </w:t>
      </w:r>
      <w:r w:rsidRPr="005F76A6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projektu.</w:t>
      </w:r>
    </w:p>
  </w:footnote>
  <w:footnote w:id="12">
    <w:p w14:paraId="769E41DD" w14:textId="77777777" w:rsidR="001E0D42" w:rsidRPr="005F76A6" w:rsidRDefault="001E0D42" w:rsidP="005F76A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5F76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76A6">
        <w:rPr>
          <w:rFonts w:ascii="Arial" w:hAnsi="Arial" w:cs="Arial"/>
          <w:sz w:val="24"/>
          <w:szCs w:val="24"/>
        </w:rPr>
        <w:t xml:space="preserve"> </w:t>
      </w:r>
      <w:bookmarkStart w:id="20" w:name="_Hlk129677694"/>
      <w:r w:rsidRPr="005F76A6">
        <w:rPr>
          <w:rFonts w:ascii="Arial" w:hAnsi="Arial" w:cs="Arial"/>
          <w:sz w:val="24"/>
          <w:szCs w:val="24"/>
          <w:lang w:val="pl-PL"/>
        </w:rPr>
        <w:t xml:space="preserve">Przed podpisaniem umowy o dofinansowanie projektu Instytucja Zarządzająca zweryfikuje czy </w:t>
      </w:r>
      <w:r w:rsidR="007035A9" w:rsidRPr="005F76A6">
        <w:rPr>
          <w:rFonts w:ascii="Arial" w:hAnsi="Arial" w:cs="Arial"/>
          <w:sz w:val="24"/>
          <w:szCs w:val="24"/>
          <w:lang w:val="pl-PL"/>
        </w:rPr>
        <w:t xml:space="preserve">strategia </w:t>
      </w:r>
      <w:r w:rsidR="005162DF" w:rsidRPr="005F76A6">
        <w:rPr>
          <w:rFonts w:ascii="Arial" w:hAnsi="Arial" w:cs="Arial"/>
          <w:sz w:val="24"/>
          <w:szCs w:val="24"/>
          <w:lang w:val="pl-PL"/>
        </w:rPr>
        <w:t xml:space="preserve">ZIT </w:t>
      </w:r>
      <w:r w:rsidR="007035A9" w:rsidRPr="005F76A6">
        <w:rPr>
          <w:rFonts w:ascii="Arial" w:hAnsi="Arial" w:cs="Arial"/>
          <w:sz w:val="24"/>
          <w:szCs w:val="24"/>
          <w:lang w:val="pl-PL"/>
        </w:rPr>
        <w:t>została pozytywnie zaopiniowana</w:t>
      </w:r>
      <w:r w:rsidRPr="005F76A6">
        <w:rPr>
          <w:rFonts w:ascii="Arial" w:hAnsi="Arial" w:cs="Arial"/>
          <w:sz w:val="24"/>
          <w:szCs w:val="24"/>
          <w:lang w:val="pl-PL"/>
        </w:rPr>
        <w:t xml:space="preserve"> przez ministra właściwego do spraw rozwoju regionalnego (jeśli dotyczy) i Instytucję Zarządzającą.</w:t>
      </w:r>
      <w:bookmarkEnd w:id="2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251F0" w14:textId="77777777" w:rsidR="009B6F24" w:rsidRPr="009B6F24" w:rsidRDefault="009B6F24" w:rsidP="009B6F24">
    <w:pPr>
      <w:rPr>
        <w:rFonts w:ascii="Arial" w:hAnsi="Arial" w:cs="Arial"/>
        <w:bCs/>
        <w:sz w:val="24"/>
        <w:szCs w:val="24"/>
      </w:rPr>
    </w:pPr>
    <w:r w:rsidRPr="009B6F24">
      <w:rPr>
        <w:rFonts w:ascii="Arial" w:hAnsi="Arial" w:cs="Arial"/>
        <w:bCs/>
        <w:sz w:val="24"/>
        <w:szCs w:val="24"/>
      </w:rPr>
      <w:t>FUNDUSZE EUROPEJSKIE DLA KUJAW I POMORZA 2021-2027</w:t>
    </w:r>
  </w:p>
  <w:p w14:paraId="7CE17496" w14:textId="6D6667B4" w:rsidR="00CE2939" w:rsidRPr="00CE2939" w:rsidRDefault="000E125D" w:rsidP="00CE2939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  <w:lang w:val="x-none"/>
      </w:rPr>
    </w:pPr>
    <w:r w:rsidRPr="001877D4">
      <w:rPr>
        <w:rFonts w:ascii="Arial" w:hAnsi="Arial" w:cs="Arial"/>
        <w:bCs/>
        <w:sz w:val="24"/>
        <w:szCs w:val="24"/>
        <w:lang w:val="x-none"/>
      </w:rPr>
      <w:t xml:space="preserve">Załącznik </w:t>
    </w:r>
    <w:r w:rsidR="00CE2939">
      <w:rPr>
        <w:rFonts w:ascii="Arial" w:hAnsi="Arial" w:cs="Arial"/>
        <w:bCs/>
        <w:sz w:val="24"/>
        <w:szCs w:val="24"/>
        <w:lang w:val="x-none"/>
      </w:rPr>
      <w:t xml:space="preserve">nr </w:t>
    </w:r>
    <w:r w:rsidR="00376B08">
      <w:rPr>
        <w:rFonts w:ascii="Arial" w:hAnsi="Arial" w:cs="Arial"/>
        <w:bCs/>
        <w:sz w:val="24"/>
        <w:szCs w:val="24"/>
        <w:lang w:val="x-none"/>
      </w:rPr>
      <w:t>1</w:t>
    </w:r>
    <w:r w:rsidR="00CE2939">
      <w:rPr>
        <w:rFonts w:ascii="Arial" w:hAnsi="Arial" w:cs="Arial"/>
        <w:bCs/>
        <w:sz w:val="24"/>
        <w:szCs w:val="24"/>
        <w:lang w:val="x-none"/>
      </w:rPr>
      <w:t xml:space="preserve"> </w:t>
    </w:r>
    <w:r w:rsidR="00CE2939" w:rsidRPr="00CE2939">
      <w:rPr>
        <w:rFonts w:ascii="Arial" w:hAnsi="Arial" w:cs="Arial"/>
        <w:bCs/>
        <w:sz w:val="24"/>
        <w:szCs w:val="24"/>
        <w:lang w:val="x-none"/>
      </w:rPr>
      <w:t xml:space="preserve">do Stanowiska nr </w:t>
    </w:r>
    <w:r w:rsidR="00CE2939">
      <w:rPr>
        <w:rFonts w:ascii="Arial" w:hAnsi="Arial" w:cs="Arial"/>
        <w:bCs/>
        <w:sz w:val="24"/>
        <w:szCs w:val="24"/>
        <w:lang w:val="x-none"/>
      </w:rPr>
      <w:t>2</w:t>
    </w:r>
    <w:r w:rsidR="00CE2939" w:rsidRPr="00CE2939">
      <w:rPr>
        <w:rFonts w:ascii="Arial" w:hAnsi="Arial" w:cs="Arial"/>
        <w:bCs/>
        <w:sz w:val="24"/>
        <w:szCs w:val="24"/>
        <w:lang w:val="x-none"/>
      </w:rPr>
      <w:t xml:space="preserve">/2026 </w:t>
    </w:r>
  </w:p>
  <w:p w14:paraId="2CE11C73" w14:textId="5ED94B96" w:rsidR="00C50694" w:rsidRPr="000E125D" w:rsidRDefault="00CE2939" w:rsidP="00FE694F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CE2939">
      <w:rPr>
        <w:rFonts w:ascii="Arial" w:hAnsi="Arial" w:cs="Arial"/>
        <w:bCs/>
        <w:sz w:val="24"/>
        <w:szCs w:val="24"/>
        <w:lang w:val="x-none"/>
      </w:rPr>
      <w:t>Grupy roboczej ds. PT przy KM FEdKP 2021-2027 z dnia 9 stycznia 2026 r</w:t>
    </w:r>
    <w:r>
      <w:rPr>
        <w:rFonts w:ascii="Arial" w:hAnsi="Arial" w:cs="Arial"/>
        <w:bCs/>
        <w:sz w:val="24"/>
        <w:szCs w:val="24"/>
        <w:lang w:val="x-none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4D9"/>
    <w:multiLevelType w:val="hybridMultilevel"/>
    <w:tmpl w:val="B56EE650"/>
    <w:lvl w:ilvl="0" w:tplc="4B1287BC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8514E38A"/>
    <w:lvl w:ilvl="0" w:tplc="CCD6A410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476AA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44189"/>
    <w:multiLevelType w:val="hybridMultilevel"/>
    <w:tmpl w:val="BC86E44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526D6"/>
    <w:multiLevelType w:val="hybridMultilevel"/>
    <w:tmpl w:val="E7BCDDF2"/>
    <w:lvl w:ilvl="0" w:tplc="4A062B32">
      <w:start w:val="1"/>
      <w:numFmt w:val="lowerLetter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90013CF"/>
    <w:multiLevelType w:val="hybridMultilevel"/>
    <w:tmpl w:val="28324F1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628A"/>
    <w:multiLevelType w:val="hybridMultilevel"/>
    <w:tmpl w:val="74EC183A"/>
    <w:lvl w:ilvl="0" w:tplc="6FD0F3D6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2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36E41"/>
    <w:multiLevelType w:val="hybridMultilevel"/>
    <w:tmpl w:val="BE8EBEAE"/>
    <w:lvl w:ilvl="0" w:tplc="D528F47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33E5B"/>
    <w:multiLevelType w:val="hybridMultilevel"/>
    <w:tmpl w:val="4600D8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14795"/>
    <w:multiLevelType w:val="hybridMultilevel"/>
    <w:tmpl w:val="2668D2EE"/>
    <w:lvl w:ilvl="0" w:tplc="91AC18DC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F51DB"/>
    <w:multiLevelType w:val="hybridMultilevel"/>
    <w:tmpl w:val="FAFADA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A2039"/>
    <w:multiLevelType w:val="hybridMultilevel"/>
    <w:tmpl w:val="B3F40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B400C"/>
    <w:multiLevelType w:val="hybridMultilevel"/>
    <w:tmpl w:val="F58E0A04"/>
    <w:lvl w:ilvl="0" w:tplc="6FD0F3D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47F30BCA"/>
    <w:multiLevelType w:val="hybridMultilevel"/>
    <w:tmpl w:val="C25E3198"/>
    <w:lvl w:ilvl="0" w:tplc="02D63E82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0771D"/>
    <w:multiLevelType w:val="hybridMultilevel"/>
    <w:tmpl w:val="2AB4AF3A"/>
    <w:lvl w:ilvl="0" w:tplc="BA0CE9AE">
      <w:start w:val="1"/>
      <w:numFmt w:val="bullet"/>
      <w:lvlText w:val=""/>
      <w:lvlJc w:val="left"/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C6530"/>
    <w:multiLevelType w:val="hybridMultilevel"/>
    <w:tmpl w:val="AB7C4CBC"/>
    <w:lvl w:ilvl="0" w:tplc="120A49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4E3FD9"/>
    <w:multiLevelType w:val="hybridMultilevel"/>
    <w:tmpl w:val="69F40D7A"/>
    <w:lvl w:ilvl="0" w:tplc="4B86BE8C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416527">
    <w:abstractNumId w:val="23"/>
  </w:num>
  <w:num w:numId="2" w16cid:durableId="1238128356">
    <w:abstractNumId w:val="6"/>
  </w:num>
  <w:num w:numId="3" w16cid:durableId="613171526">
    <w:abstractNumId w:val="21"/>
  </w:num>
  <w:num w:numId="4" w16cid:durableId="1339888284">
    <w:abstractNumId w:val="2"/>
  </w:num>
  <w:num w:numId="5" w16cid:durableId="670959359">
    <w:abstractNumId w:val="15"/>
  </w:num>
  <w:num w:numId="6" w16cid:durableId="246497875">
    <w:abstractNumId w:val="20"/>
  </w:num>
  <w:num w:numId="7" w16cid:durableId="1017924629">
    <w:abstractNumId w:val="27"/>
  </w:num>
  <w:num w:numId="8" w16cid:durableId="2024629683">
    <w:abstractNumId w:val="17"/>
  </w:num>
  <w:num w:numId="9" w16cid:durableId="1576090153">
    <w:abstractNumId w:val="24"/>
  </w:num>
  <w:num w:numId="10" w16cid:durableId="1777364916">
    <w:abstractNumId w:val="1"/>
  </w:num>
  <w:num w:numId="11" w16cid:durableId="720056032">
    <w:abstractNumId w:val="22"/>
  </w:num>
  <w:num w:numId="12" w16cid:durableId="198781627">
    <w:abstractNumId w:val="4"/>
  </w:num>
  <w:num w:numId="13" w16cid:durableId="317921623">
    <w:abstractNumId w:val="13"/>
  </w:num>
  <w:num w:numId="14" w16cid:durableId="1637106388">
    <w:abstractNumId w:val="0"/>
  </w:num>
  <w:num w:numId="15" w16cid:durableId="213541042">
    <w:abstractNumId w:val="26"/>
  </w:num>
  <w:num w:numId="16" w16cid:durableId="1696734779">
    <w:abstractNumId w:val="29"/>
  </w:num>
  <w:num w:numId="17" w16cid:durableId="2006857310">
    <w:abstractNumId w:val="30"/>
  </w:num>
  <w:num w:numId="18" w16cid:durableId="1659722438">
    <w:abstractNumId w:val="12"/>
  </w:num>
  <w:num w:numId="19" w16cid:durableId="412314537">
    <w:abstractNumId w:val="10"/>
  </w:num>
  <w:num w:numId="20" w16cid:durableId="270598800">
    <w:abstractNumId w:val="16"/>
  </w:num>
  <w:num w:numId="21" w16cid:durableId="237256267">
    <w:abstractNumId w:val="25"/>
  </w:num>
  <w:num w:numId="22" w16cid:durableId="1276673198">
    <w:abstractNumId w:val="31"/>
  </w:num>
  <w:num w:numId="23" w16cid:durableId="1617373577">
    <w:abstractNumId w:val="28"/>
  </w:num>
  <w:num w:numId="24" w16cid:durableId="554312338">
    <w:abstractNumId w:val="3"/>
  </w:num>
  <w:num w:numId="25" w16cid:durableId="1909076284">
    <w:abstractNumId w:val="8"/>
  </w:num>
  <w:num w:numId="26" w16cid:durableId="143396664">
    <w:abstractNumId w:val="7"/>
  </w:num>
  <w:num w:numId="27" w16cid:durableId="297959075">
    <w:abstractNumId w:val="19"/>
  </w:num>
  <w:num w:numId="28" w16cid:durableId="273638624">
    <w:abstractNumId w:val="5"/>
  </w:num>
  <w:num w:numId="29" w16cid:durableId="734352202">
    <w:abstractNumId w:val="18"/>
  </w:num>
  <w:num w:numId="30" w16cid:durableId="1948149083">
    <w:abstractNumId w:val="9"/>
  </w:num>
  <w:num w:numId="31" w16cid:durableId="368841644">
    <w:abstractNumId w:val="14"/>
  </w:num>
  <w:num w:numId="32" w16cid:durableId="1605768763">
    <w:abstractNumId w:val="11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zyna Balcewicz-Momot">
    <w15:presenceInfo w15:providerId="AD" w15:userId="S-1-5-21-2619306676-2800222060-3362172700-38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4BE9"/>
    <w:rsid w:val="000055BA"/>
    <w:rsid w:val="000060A9"/>
    <w:rsid w:val="000065B3"/>
    <w:rsid w:val="00006914"/>
    <w:rsid w:val="000109D6"/>
    <w:rsid w:val="00014DF0"/>
    <w:rsid w:val="00016679"/>
    <w:rsid w:val="0002063F"/>
    <w:rsid w:val="00022525"/>
    <w:rsid w:val="00023781"/>
    <w:rsid w:val="0002428B"/>
    <w:rsid w:val="00025A17"/>
    <w:rsid w:val="00030CFA"/>
    <w:rsid w:val="00030D91"/>
    <w:rsid w:val="00031942"/>
    <w:rsid w:val="00031AB9"/>
    <w:rsid w:val="00032389"/>
    <w:rsid w:val="00032AF9"/>
    <w:rsid w:val="0003381B"/>
    <w:rsid w:val="00033A49"/>
    <w:rsid w:val="0003407F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18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6CB"/>
    <w:rsid w:val="00061813"/>
    <w:rsid w:val="00061A47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7B0"/>
    <w:rsid w:val="00075A6A"/>
    <w:rsid w:val="00075A76"/>
    <w:rsid w:val="00076E69"/>
    <w:rsid w:val="0007701A"/>
    <w:rsid w:val="00080562"/>
    <w:rsid w:val="000805CD"/>
    <w:rsid w:val="00081F7E"/>
    <w:rsid w:val="0008212E"/>
    <w:rsid w:val="00082337"/>
    <w:rsid w:val="00082A9B"/>
    <w:rsid w:val="00083BA1"/>
    <w:rsid w:val="00084DFB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2A12"/>
    <w:rsid w:val="000A406B"/>
    <w:rsid w:val="000B0BA9"/>
    <w:rsid w:val="000B12E4"/>
    <w:rsid w:val="000B1D05"/>
    <w:rsid w:val="000B31D5"/>
    <w:rsid w:val="000B3BE5"/>
    <w:rsid w:val="000B3D75"/>
    <w:rsid w:val="000B4705"/>
    <w:rsid w:val="000B6B8E"/>
    <w:rsid w:val="000B786A"/>
    <w:rsid w:val="000B79E6"/>
    <w:rsid w:val="000C3453"/>
    <w:rsid w:val="000C356A"/>
    <w:rsid w:val="000C3776"/>
    <w:rsid w:val="000C3D91"/>
    <w:rsid w:val="000C4789"/>
    <w:rsid w:val="000C57A6"/>
    <w:rsid w:val="000C5B3A"/>
    <w:rsid w:val="000C5C11"/>
    <w:rsid w:val="000C699A"/>
    <w:rsid w:val="000C6CE7"/>
    <w:rsid w:val="000C767F"/>
    <w:rsid w:val="000D0297"/>
    <w:rsid w:val="000D033A"/>
    <w:rsid w:val="000D10D1"/>
    <w:rsid w:val="000D2A56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25D"/>
    <w:rsid w:val="000E14E8"/>
    <w:rsid w:val="000E2130"/>
    <w:rsid w:val="000E24DF"/>
    <w:rsid w:val="000E29B4"/>
    <w:rsid w:val="000E308B"/>
    <w:rsid w:val="000E3E20"/>
    <w:rsid w:val="000E6EA0"/>
    <w:rsid w:val="000E7C54"/>
    <w:rsid w:val="000F14ED"/>
    <w:rsid w:val="000F1D24"/>
    <w:rsid w:val="000F2C45"/>
    <w:rsid w:val="000F5B20"/>
    <w:rsid w:val="000F7BB0"/>
    <w:rsid w:val="0010120E"/>
    <w:rsid w:val="001041B4"/>
    <w:rsid w:val="00106B5D"/>
    <w:rsid w:val="001070AB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175"/>
    <w:rsid w:val="00140249"/>
    <w:rsid w:val="00141E9C"/>
    <w:rsid w:val="0014395E"/>
    <w:rsid w:val="0014592B"/>
    <w:rsid w:val="00145EB7"/>
    <w:rsid w:val="00146606"/>
    <w:rsid w:val="00147828"/>
    <w:rsid w:val="00152458"/>
    <w:rsid w:val="0015289C"/>
    <w:rsid w:val="00152F3B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558F"/>
    <w:rsid w:val="00176C74"/>
    <w:rsid w:val="0017778E"/>
    <w:rsid w:val="0017795A"/>
    <w:rsid w:val="0018052C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0AA"/>
    <w:rsid w:val="001C17D7"/>
    <w:rsid w:val="001C18FF"/>
    <w:rsid w:val="001C27B3"/>
    <w:rsid w:val="001C2DD2"/>
    <w:rsid w:val="001C6A54"/>
    <w:rsid w:val="001C6B99"/>
    <w:rsid w:val="001C778C"/>
    <w:rsid w:val="001C7CBD"/>
    <w:rsid w:val="001D03FB"/>
    <w:rsid w:val="001D040C"/>
    <w:rsid w:val="001D2BA8"/>
    <w:rsid w:val="001D3AF0"/>
    <w:rsid w:val="001D46CD"/>
    <w:rsid w:val="001D4CD9"/>
    <w:rsid w:val="001D4EFF"/>
    <w:rsid w:val="001D5770"/>
    <w:rsid w:val="001D73F9"/>
    <w:rsid w:val="001E0D42"/>
    <w:rsid w:val="001E2149"/>
    <w:rsid w:val="001E2370"/>
    <w:rsid w:val="001E23BF"/>
    <w:rsid w:val="001E2962"/>
    <w:rsid w:val="001E3D50"/>
    <w:rsid w:val="001E4A7B"/>
    <w:rsid w:val="001E4C92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6B5"/>
    <w:rsid w:val="001F763D"/>
    <w:rsid w:val="00200E12"/>
    <w:rsid w:val="00200ED8"/>
    <w:rsid w:val="002017C5"/>
    <w:rsid w:val="00204DC2"/>
    <w:rsid w:val="00206686"/>
    <w:rsid w:val="00211DF1"/>
    <w:rsid w:val="00212CB3"/>
    <w:rsid w:val="00215738"/>
    <w:rsid w:val="002166CE"/>
    <w:rsid w:val="00216D0F"/>
    <w:rsid w:val="002176D0"/>
    <w:rsid w:val="002216C9"/>
    <w:rsid w:val="00222C1C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6CA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2413"/>
    <w:rsid w:val="00272529"/>
    <w:rsid w:val="002739CC"/>
    <w:rsid w:val="00274803"/>
    <w:rsid w:val="00274908"/>
    <w:rsid w:val="00274DCD"/>
    <w:rsid w:val="00275159"/>
    <w:rsid w:val="0027568B"/>
    <w:rsid w:val="002763E6"/>
    <w:rsid w:val="00277537"/>
    <w:rsid w:val="002776FC"/>
    <w:rsid w:val="00277861"/>
    <w:rsid w:val="00277A94"/>
    <w:rsid w:val="002801C0"/>
    <w:rsid w:val="00281361"/>
    <w:rsid w:val="0028168B"/>
    <w:rsid w:val="00281A2E"/>
    <w:rsid w:val="00281B9C"/>
    <w:rsid w:val="00284BE9"/>
    <w:rsid w:val="0028733D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06AF"/>
    <w:rsid w:val="002C1078"/>
    <w:rsid w:val="002C19DB"/>
    <w:rsid w:val="002C2048"/>
    <w:rsid w:val="002C2309"/>
    <w:rsid w:val="002C2CE8"/>
    <w:rsid w:val="002C3BB2"/>
    <w:rsid w:val="002C50E4"/>
    <w:rsid w:val="002C5DB6"/>
    <w:rsid w:val="002C66D6"/>
    <w:rsid w:val="002D0017"/>
    <w:rsid w:val="002D3F32"/>
    <w:rsid w:val="002D5840"/>
    <w:rsid w:val="002D5D2D"/>
    <w:rsid w:val="002D61A4"/>
    <w:rsid w:val="002D7929"/>
    <w:rsid w:val="002E06F2"/>
    <w:rsid w:val="002E21B2"/>
    <w:rsid w:val="002E2E54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5CA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5593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4B17"/>
    <w:rsid w:val="00315CFA"/>
    <w:rsid w:val="00317AD7"/>
    <w:rsid w:val="00320007"/>
    <w:rsid w:val="0032394F"/>
    <w:rsid w:val="00323F86"/>
    <w:rsid w:val="00324201"/>
    <w:rsid w:val="00324653"/>
    <w:rsid w:val="0032590D"/>
    <w:rsid w:val="00326B01"/>
    <w:rsid w:val="0033125C"/>
    <w:rsid w:val="00332FEA"/>
    <w:rsid w:val="00333970"/>
    <w:rsid w:val="00333C0A"/>
    <w:rsid w:val="00334A65"/>
    <w:rsid w:val="00334A93"/>
    <w:rsid w:val="00335C97"/>
    <w:rsid w:val="00335EC9"/>
    <w:rsid w:val="00335F39"/>
    <w:rsid w:val="0033632E"/>
    <w:rsid w:val="00342DB1"/>
    <w:rsid w:val="00343082"/>
    <w:rsid w:val="00343BEA"/>
    <w:rsid w:val="00343EEF"/>
    <w:rsid w:val="00344591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840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AA"/>
    <w:rsid w:val="003657E6"/>
    <w:rsid w:val="00367401"/>
    <w:rsid w:val="00370FE0"/>
    <w:rsid w:val="00371DE3"/>
    <w:rsid w:val="00373881"/>
    <w:rsid w:val="00374692"/>
    <w:rsid w:val="00375206"/>
    <w:rsid w:val="00375B35"/>
    <w:rsid w:val="0037608C"/>
    <w:rsid w:val="00376B08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A02E9"/>
    <w:rsid w:val="003A0754"/>
    <w:rsid w:val="003A0BA8"/>
    <w:rsid w:val="003A17CF"/>
    <w:rsid w:val="003A1F38"/>
    <w:rsid w:val="003A32E8"/>
    <w:rsid w:val="003A3E90"/>
    <w:rsid w:val="003A4AC4"/>
    <w:rsid w:val="003A6E3C"/>
    <w:rsid w:val="003A7EB7"/>
    <w:rsid w:val="003A7F16"/>
    <w:rsid w:val="003B0164"/>
    <w:rsid w:val="003B3117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9C1"/>
    <w:rsid w:val="003C70B7"/>
    <w:rsid w:val="003C71C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AA8"/>
    <w:rsid w:val="003F2419"/>
    <w:rsid w:val="003F39B7"/>
    <w:rsid w:val="003F4AE0"/>
    <w:rsid w:val="003F5039"/>
    <w:rsid w:val="003F7897"/>
    <w:rsid w:val="00400CE7"/>
    <w:rsid w:val="00401E35"/>
    <w:rsid w:val="00401FE8"/>
    <w:rsid w:val="00402E7D"/>
    <w:rsid w:val="004032B4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5E85"/>
    <w:rsid w:val="004176BE"/>
    <w:rsid w:val="0041783F"/>
    <w:rsid w:val="004202FD"/>
    <w:rsid w:val="00421022"/>
    <w:rsid w:val="00421905"/>
    <w:rsid w:val="00422121"/>
    <w:rsid w:val="0042249E"/>
    <w:rsid w:val="0042253A"/>
    <w:rsid w:val="00422FBA"/>
    <w:rsid w:val="00424B68"/>
    <w:rsid w:val="00425403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BEC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5763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1EE"/>
    <w:rsid w:val="00470710"/>
    <w:rsid w:val="0047088B"/>
    <w:rsid w:val="00470A44"/>
    <w:rsid w:val="0047130E"/>
    <w:rsid w:val="00473088"/>
    <w:rsid w:val="004749D9"/>
    <w:rsid w:val="0047602B"/>
    <w:rsid w:val="00477E34"/>
    <w:rsid w:val="00480798"/>
    <w:rsid w:val="0048148D"/>
    <w:rsid w:val="00481B8B"/>
    <w:rsid w:val="004825E0"/>
    <w:rsid w:val="00484C93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4431"/>
    <w:rsid w:val="004A4AF3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2F34"/>
    <w:rsid w:val="004C429E"/>
    <w:rsid w:val="004C5093"/>
    <w:rsid w:val="004C563D"/>
    <w:rsid w:val="004C65D2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C6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1937"/>
    <w:rsid w:val="00512587"/>
    <w:rsid w:val="00513286"/>
    <w:rsid w:val="00514956"/>
    <w:rsid w:val="0051572A"/>
    <w:rsid w:val="0051581B"/>
    <w:rsid w:val="00515FC4"/>
    <w:rsid w:val="005161F8"/>
    <w:rsid w:val="005162DF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1C93"/>
    <w:rsid w:val="00532C11"/>
    <w:rsid w:val="005345CD"/>
    <w:rsid w:val="00534C64"/>
    <w:rsid w:val="00534F65"/>
    <w:rsid w:val="005354ED"/>
    <w:rsid w:val="00536720"/>
    <w:rsid w:val="00537AC9"/>
    <w:rsid w:val="005400F7"/>
    <w:rsid w:val="0054014E"/>
    <w:rsid w:val="00540ADD"/>
    <w:rsid w:val="00541118"/>
    <w:rsid w:val="005414D5"/>
    <w:rsid w:val="00542F85"/>
    <w:rsid w:val="0054325D"/>
    <w:rsid w:val="00545A4C"/>
    <w:rsid w:val="0054631E"/>
    <w:rsid w:val="005477D3"/>
    <w:rsid w:val="00547F60"/>
    <w:rsid w:val="005511B5"/>
    <w:rsid w:val="00551B2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3EE4"/>
    <w:rsid w:val="0056659A"/>
    <w:rsid w:val="0056663D"/>
    <w:rsid w:val="005670FD"/>
    <w:rsid w:val="0057112D"/>
    <w:rsid w:val="00571D43"/>
    <w:rsid w:val="005729E0"/>
    <w:rsid w:val="005738F7"/>
    <w:rsid w:val="00574726"/>
    <w:rsid w:val="00575230"/>
    <w:rsid w:val="00575BE7"/>
    <w:rsid w:val="005774CA"/>
    <w:rsid w:val="005776E8"/>
    <w:rsid w:val="005777D5"/>
    <w:rsid w:val="00577E56"/>
    <w:rsid w:val="00580902"/>
    <w:rsid w:val="00581DC2"/>
    <w:rsid w:val="00581F36"/>
    <w:rsid w:val="00583109"/>
    <w:rsid w:val="00583EA1"/>
    <w:rsid w:val="00584957"/>
    <w:rsid w:val="00585318"/>
    <w:rsid w:val="00585742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155"/>
    <w:rsid w:val="005B0B7A"/>
    <w:rsid w:val="005B1122"/>
    <w:rsid w:val="005B1181"/>
    <w:rsid w:val="005B1909"/>
    <w:rsid w:val="005B1A3F"/>
    <w:rsid w:val="005B2732"/>
    <w:rsid w:val="005B2918"/>
    <w:rsid w:val="005B35A4"/>
    <w:rsid w:val="005B4031"/>
    <w:rsid w:val="005B4E9A"/>
    <w:rsid w:val="005B54B3"/>
    <w:rsid w:val="005B5C94"/>
    <w:rsid w:val="005B6C4B"/>
    <w:rsid w:val="005B741A"/>
    <w:rsid w:val="005B76EE"/>
    <w:rsid w:val="005C025F"/>
    <w:rsid w:val="005C0DB7"/>
    <w:rsid w:val="005C1839"/>
    <w:rsid w:val="005C2574"/>
    <w:rsid w:val="005C469E"/>
    <w:rsid w:val="005C4710"/>
    <w:rsid w:val="005C47D0"/>
    <w:rsid w:val="005C607E"/>
    <w:rsid w:val="005C76CE"/>
    <w:rsid w:val="005D0597"/>
    <w:rsid w:val="005D0AB5"/>
    <w:rsid w:val="005D133A"/>
    <w:rsid w:val="005D2671"/>
    <w:rsid w:val="005D2DAA"/>
    <w:rsid w:val="005D33DA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1F33"/>
    <w:rsid w:val="005F2482"/>
    <w:rsid w:val="005F475A"/>
    <w:rsid w:val="005F4A89"/>
    <w:rsid w:val="005F4E8C"/>
    <w:rsid w:val="005F5A65"/>
    <w:rsid w:val="005F5F96"/>
    <w:rsid w:val="005F60B3"/>
    <w:rsid w:val="005F6B98"/>
    <w:rsid w:val="005F76A2"/>
    <w:rsid w:val="005F76A6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1B29"/>
    <w:rsid w:val="006228F4"/>
    <w:rsid w:val="00622D71"/>
    <w:rsid w:val="0062353A"/>
    <w:rsid w:val="00626571"/>
    <w:rsid w:val="006275F6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04C2"/>
    <w:rsid w:val="006711C0"/>
    <w:rsid w:val="006714D1"/>
    <w:rsid w:val="006715FF"/>
    <w:rsid w:val="00672123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A0B64"/>
    <w:rsid w:val="006A0DCE"/>
    <w:rsid w:val="006A1076"/>
    <w:rsid w:val="006A1E80"/>
    <w:rsid w:val="006A1FAC"/>
    <w:rsid w:val="006A2D70"/>
    <w:rsid w:val="006A36A9"/>
    <w:rsid w:val="006A514E"/>
    <w:rsid w:val="006A64AF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E4E"/>
    <w:rsid w:val="006D0AE6"/>
    <w:rsid w:val="006D2375"/>
    <w:rsid w:val="006D54D3"/>
    <w:rsid w:val="006D5858"/>
    <w:rsid w:val="006D611E"/>
    <w:rsid w:val="006D64F3"/>
    <w:rsid w:val="006D7E1C"/>
    <w:rsid w:val="006D7EF9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4FE"/>
    <w:rsid w:val="006F1C26"/>
    <w:rsid w:val="006F1C4A"/>
    <w:rsid w:val="006F206C"/>
    <w:rsid w:val="006F25EE"/>
    <w:rsid w:val="006F2F21"/>
    <w:rsid w:val="006F3206"/>
    <w:rsid w:val="006F6464"/>
    <w:rsid w:val="006F7150"/>
    <w:rsid w:val="006F728E"/>
    <w:rsid w:val="006F7491"/>
    <w:rsid w:val="006F7AFF"/>
    <w:rsid w:val="007035A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1F6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27A9"/>
    <w:rsid w:val="007435B1"/>
    <w:rsid w:val="00744419"/>
    <w:rsid w:val="00744726"/>
    <w:rsid w:val="00747708"/>
    <w:rsid w:val="00747DD9"/>
    <w:rsid w:val="00747F9B"/>
    <w:rsid w:val="00750006"/>
    <w:rsid w:val="007501B7"/>
    <w:rsid w:val="00750590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166B"/>
    <w:rsid w:val="00761C21"/>
    <w:rsid w:val="00762BCF"/>
    <w:rsid w:val="00763B8A"/>
    <w:rsid w:val="007650B9"/>
    <w:rsid w:val="00766A95"/>
    <w:rsid w:val="00766AB7"/>
    <w:rsid w:val="00766DF9"/>
    <w:rsid w:val="00766E09"/>
    <w:rsid w:val="007677C9"/>
    <w:rsid w:val="00767E9E"/>
    <w:rsid w:val="007702F7"/>
    <w:rsid w:val="00770AA3"/>
    <w:rsid w:val="00770C07"/>
    <w:rsid w:val="007725A1"/>
    <w:rsid w:val="00773A9F"/>
    <w:rsid w:val="0077465A"/>
    <w:rsid w:val="00774995"/>
    <w:rsid w:val="007749FB"/>
    <w:rsid w:val="007750C5"/>
    <w:rsid w:val="007760DA"/>
    <w:rsid w:val="00776E52"/>
    <w:rsid w:val="00780771"/>
    <w:rsid w:val="00780CDA"/>
    <w:rsid w:val="00780E84"/>
    <w:rsid w:val="00781F95"/>
    <w:rsid w:val="007823B6"/>
    <w:rsid w:val="00782854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5A41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FCE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465"/>
    <w:rsid w:val="007F5752"/>
    <w:rsid w:val="007F5B85"/>
    <w:rsid w:val="007F6704"/>
    <w:rsid w:val="007F6875"/>
    <w:rsid w:val="007F6BDC"/>
    <w:rsid w:val="007F6CB2"/>
    <w:rsid w:val="007F7F19"/>
    <w:rsid w:val="00800D58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1C1F"/>
    <w:rsid w:val="00813792"/>
    <w:rsid w:val="00814235"/>
    <w:rsid w:val="00814909"/>
    <w:rsid w:val="008160B4"/>
    <w:rsid w:val="0081622D"/>
    <w:rsid w:val="008162E2"/>
    <w:rsid w:val="00816FAD"/>
    <w:rsid w:val="00817AC1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7458"/>
    <w:rsid w:val="00857D4B"/>
    <w:rsid w:val="008613F8"/>
    <w:rsid w:val="00861A05"/>
    <w:rsid w:val="00862640"/>
    <w:rsid w:val="00862AEF"/>
    <w:rsid w:val="0086411C"/>
    <w:rsid w:val="00864888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12FE"/>
    <w:rsid w:val="00883007"/>
    <w:rsid w:val="00883456"/>
    <w:rsid w:val="0088392D"/>
    <w:rsid w:val="00883F10"/>
    <w:rsid w:val="0088690D"/>
    <w:rsid w:val="00887289"/>
    <w:rsid w:val="00887723"/>
    <w:rsid w:val="00890329"/>
    <w:rsid w:val="0089051F"/>
    <w:rsid w:val="008915B8"/>
    <w:rsid w:val="008926E9"/>
    <w:rsid w:val="00892CF4"/>
    <w:rsid w:val="008935A4"/>
    <w:rsid w:val="00894A2A"/>
    <w:rsid w:val="008956F3"/>
    <w:rsid w:val="0089571C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F90"/>
    <w:rsid w:val="008B132F"/>
    <w:rsid w:val="008B1725"/>
    <w:rsid w:val="008B1AA7"/>
    <w:rsid w:val="008B2A6A"/>
    <w:rsid w:val="008B2E67"/>
    <w:rsid w:val="008B36FC"/>
    <w:rsid w:val="008B4BCB"/>
    <w:rsid w:val="008B5FB6"/>
    <w:rsid w:val="008C2193"/>
    <w:rsid w:val="008C2AE5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1E55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77DA"/>
    <w:rsid w:val="008F1233"/>
    <w:rsid w:val="008F12B7"/>
    <w:rsid w:val="008F18A9"/>
    <w:rsid w:val="008F2F3A"/>
    <w:rsid w:val="008F3079"/>
    <w:rsid w:val="008F4F2E"/>
    <w:rsid w:val="008F5127"/>
    <w:rsid w:val="008F5431"/>
    <w:rsid w:val="008F54E0"/>
    <w:rsid w:val="008F6178"/>
    <w:rsid w:val="008F6288"/>
    <w:rsid w:val="008F7257"/>
    <w:rsid w:val="00901587"/>
    <w:rsid w:val="009019B8"/>
    <w:rsid w:val="00903398"/>
    <w:rsid w:val="00904F79"/>
    <w:rsid w:val="009050F5"/>
    <w:rsid w:val="009066FD"/>
    <w:rsid w:val="00906D24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0D28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253"/>
    <w:rsid w:val="0093634B"/>
    <w:rsid w:val="009367C4"/>
    <w:rsid w:val="0094218F"/>
    <w:rsid w:val="009423B9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3756"/>
    <w:rsid w:val="009642CE"/>
    <w:rsid w:val="00964571"/>
    <w:rsid w:val="009646D9"/>
    <w:rsid w:val="009649E8"/>
    <w:rsid w:val="00965882"/>
    <w:rsid w:val="00965FAB"/>
    <w:rsid w:val="00970428"/>
    <w:rsid w:val="009707D9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1F1A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AC"/>
    <w:rsid w:val="009A04F2"/>
    <w:rsid w:val="009A1A1F"/>
    <w:rsid w:val="009A2361"/>
    <w:rsid w:val="009A2B2D"/>
    <w:rsid w:val="009A3B57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F24"/>
    <w:rsid w:val="009C1A33"/>
    <w:rsid w:val="009C289C"/>
    <w:rsid w:val="009C3CF4"/>
    <w:rsid w:val="009C4AF9"/>
    <w:rsid w:val="009C6054"/>
    <w:rsid w:val="009C6F1C"/>
    <w:rsid w:val="009C76E8"/>
    <w:rsid w:val="009C7C18"/>
    <w:rsid w:val="009D082E"/>
    <w:rsid w:val="009D163B"/>
    <w:rsid w:val="009D19AB"/>
    <w:rsid w:val="009D20E2"/>
    <w:rsid w:val="009D2574"/>
    <w:rsid w:val="009D2840"/>
    <w:rsid w:val="009D374B"/>
    <w:rsid w:val="009D4048"/>
    <w:rsid w:val="009D5920"/>
    <w:rsid w:val="009D5D2D"/>
    <w:rsid w:val="009D6128"/>
    <w:rsid w:val="009D6610"/>
    <w:rsid w:val="009D762B"/>
    <w:rsid w:val="009E4060"/>
    <w:rsid w:val="009E5AAA"/>
    <w:rsid w:val="009F014C"/>
    <w:rsid w:val="009F0300"/>
    <w:rsid w:val="009F1EA6"/>
    <w:rsid w:val="009F1FC4"/>
    <w:rsid w:val="009F234D"/>
    <w:rsid w:val="009F25DB"/>
    <w:rsid w:val="009F3B97"/>
    <w:rsid w:val="009F4714"/>
    <w:rsid w:val="009F4BA0"/>
    <w:rsid w:val="009F5366"/>
    <w:rsid w:val="009F5825"/>
    <w:rsid w:val="009F5DE7"/>
    <w:rsid w:val="009F7281"/>
    <w:rsid w:val="009F7A1E"/>
    <w:rsid w:val="00A0011C"/>
    <w:rsid w:val="00A04BBA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368"/>
    <w:rsid w:val="00A15C74"/>
    <w:rsid w:val="00A17339"/>
    <w:rsid w:val="00A20537"/>
    <w:rsid w:val="00A2067C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4906"/>
    <w:rsid w:val="00A34C1C"/>
    <w:rsid w:val="00A35C6D"/>
    <w:rsid w:val="00A36539"/>
    <w:rsid w:val="00A36D00"/>
    <w:rsid w:val="00A37193"/>
    <w:rsid w:val="00A37D84"/>
    <w:rsid w:val="00A40A3E"/>
    <w:rsid w:val="00A41CDF"/>
    <w:rsid w:val="00A420C9"/>
    <w:rsid w:val="00A42C6E"/>
    <w:rsid w:val="00A439AC"/>
    <w:rsid w:val="00A43F8D"/>
    <w:rsid w:val="00A444E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5944"/>
    <w:rsid w:val="00A57111"/>
    <w:rsid w:val="00A60673"/>
    <w:rsid w:val="00A615F7"/>
    <w:rsid w:val="00A61E8A"/>
    <w:rsid w:val="00A62014"/>
    <w:rsid w:val="00A623D7"/>
    <w:rsid w:val="00A62ECC"/>
    <w:rsid w:val="00A62F71"/>
    <w:rsid w:val="00A63D9B"/>
    <w:rsid w:val="00A65294"/>
    <w:rsid w:val="00A65386"/>
    <w:rsid w:val="00A6569A"/>
    <w:rsid w:val="00A65A82"/>
    <w:rsid w:val="00A65AFB"/>
    <w:rsid w:val="00A661EB"/>
    <w:rsid w:val="00A66AA1"/>
    <w:rsid w:val="00A67C37"/>
    <w:rsid w:val="00A67F6C"/>
    <w:rsid w:val="00A73029"/>
    <w:rsid w:val="00A734FB"/>
    <w:rsid w:val="00A737B7"/>
    <w:rsid w:val="00A75DC3"/>
    <w:rsid w:val="00A77F67"/>
    <w:rsid w:val="00A826AD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3ED6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05D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5467"/>
    <w:rsid w:val="00AD68AC"/>
    <w:rsid w:val="00AD78BA"/>
    <w:rsid w:val="00AD7C78"/>
    <w:rsid w:val="00AD7EE0"/>
    <w:rsid w:val="00AE0128"/>
    <w:rsid w:val="00AE3EC9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26A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2095"/>
    <w:rsid w:val="00B129D5"/>
    <w:rsid w:val="00B13ABC"/>
    <w:rsid w:val="00B14FD7"/>
    <w:rsid w:val="00B167BD"/>
    <w:rsid w:val="00B2055E"/>
    <w:rsid w:val="00B20A1A"/>
    <w:rsid w:val="00B21FA1"/>
    <w:rsid w:val="00B22380"/>
    <w:rsid w:val="00B23243"/>
    <w:rsid w:val="00B25908"/>
    <w:rsid w:val="00B26BBC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719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3A3E"/>
    <w:rsid w:val="00B8444F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C9E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20CC"/>
    <w:rsid w:val="00C14E41"/>
    <w:rsid w:val="00C15598"/>
    <w:rsid w:val="00C15AFE"/>
    <w:rsid w:val="00C15BE6"/>
    <w:rsid w:val="00C15CFF"/>
    <w:rsid w:val="00C164C1"/>
    <w:rsid w:val="00C168B9"/>
    <w:rsid w:val="00C16AF9"/>
    <w:rsid w:val="00C172F2"/>
    <w:rsid w:val="00C17CDA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61E"/>
    <w:rsid w:val="00C354BB"/>
    <w:rsid w:val="00C356BA"/>
    <w:rsid w:val="00C35827"/>
    <w:rsid w:val="00C36C4F"/>
    <w:rsid w:val="00C404A6"/>
    <w:rsid w:val="00C41B31"/>
    <w:rsid w:val="00C43624"/>
    <w:rsid w:val="00C43EFB"/>
    <w:rsid w:val="00C44C0F"/>
    <w:rsid w:val="00C50694"/>
    <w:rsid w:val="00C50816"/>
    <w:rsid w:val="00C5271E"/>
    <w:rsid w:val="00C52D21"/>
    <w:rsid w:val="00C52F78"/>
    <w:rsid w:val="00C531B0"/>
    <w:rsid w:val="00C5390C"/>
    <w:rsid w:val="00C56A47"/>
    <w:rsid w:val="00C57F0F"/>
    <w:rsid w:val="00C6029E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64F"/>
    <w:rsid w:val="00C85EB2"/>
    <w:rsid w:val="00C87012"/>
    <w:rsid w:val="00C87536"/>
    <w:rsid w:val="00C877C4"/>
    <w:rsid w:val="00C90287"/>
    <w:rsid w:val="00C905BA"/>
    <w:rsid w:val="00C92101"/>
    <w:rsid w:val="00C9217F"/>
    <w:rsid w:val="00C92C38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4D13"/>
    <w:rsid w:val="00CC4DAE"/>
    <w:rsid w:val="00CC520D"/>
    <w:rsid w:val="00CC53C3"/>
    <w:rsid w:val="00CC5FFC"/>
    <w:rsid w:val="00CC653E"/>
    <w:rsid w:val="00CC70FC"/>
    <w:rsid w:val="00CC76B9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7ED"/>
    <w:rsid w:val="00CE1008"/>
    <w:rsid w:val="00CE14F7"/>
    <w:rsid w:val="00CE1686"/>
    <w:rsid w:val="00CE19C8"/>
    <w:rsid w:val="00CE2939"/>
    <w:rsid w:val="00CE2C77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872"/>
    <w:rsid w:val="00D01D44"/>
    <w:rsid w:val="00D02060"/>
    <w:rsid w:val="00D034BC"/>
    <w:rsid w:val="00D03970"/>
    <w:rsid w:val="00D03B3F"/>
    <w:rsid w:val="00D04414"/>
    <w:rsid w:val="00D050F5"/>
    <w:rsid w:val="00D057F1"/>
    <w:rsid w:val="00D06192"/>
    <w:rsid w:val="00D0687F"/>
    <w:rsid w:val="00D07FA9"/>
    <w:rsid w:val="00D12E66"/>
    <w:rsid w:val="00D12F6C"/>
    <w:rsid w:val="00D14414"/>
    <w:rsid w:val="00D14A34"/>
    <w:rsid w:val="00D14AD6"/>
    <w:rsid w:val="00D14C07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5DD8"/>
    <w:rsid w:val="00D50C77"/>
    <w:rsid w:val="00D50E7E"/>
    <w:rsid w:val="00D515CA"/>
    <w:rsid w:val="00D53630"/>
    <w:rsid w:val="00D549FA"/>
    <w:rsid w:val="00D55123"/>
    <w:rsid w:val="00D56422"/>
    <w:rsid w:val="00D57797"/>
    <w:rsid w:val="00D603EE"/>
    <w:rsid w:val="00D60CA4"/>
    <w:rsid w:val="00D61BBA"/>
    <w:rsid w:val="00D63504"/>
    <w:rsid w:val="00D643F9"/>
    <w:rsid w:val="00D65DC8"/>
    <w:rsid w:val="00D6679D"/>
    <w:rsid w:val="00D66938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6F6"/>
    <w:rsid w:val="00D77814"/>
    <w:rsid w:val="00D77BAD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F97"/>
    <w:rsid w:val="00D936D6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590B"/>
    <w:rsid w:val="00DA635C"/>
    <w:rsid w:val="00DA75B7"/>
    <w:rsid w:val="00DA7A05"/>
    <w:rsid w:val="00DB1191"/>
    <w:rsid w:val="00DB3674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115A"/>
    <w:rsid w:val="00DD13D0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4946"/>
    <w:rsid w:val="00E04BFC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FBA"/>
    <w:rsid w:val="00E14E9D"/>
    <w:rsid w:val="00E156AF"/>
    <w:rsid w:val="00E15C7C"/>
    <w:rsid w:val="00E15EB8"/>
    <w:rsid w:val="00E16400"/>
    <w:rsid w:val="00E16407"/>
    <w:rsid w:val="00E1642C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0354"/>
    <w:rsid w:val="00E3109B"/>
    <w:rsid w:val="00E31FC9"/>
    <w:rsid w:val="00E332EC"/>
    <w:rsid w:val="00E3341C"/>
    <w:rsid w:val="00E33D3B"/>
    <w:rsid w:val="00E350EA"/>
    <w:rsid w:val="00E36CCF"/>
    <w:rsid w:val="00E405B2"/>
    <w:rsid w:val="00E41751"/>
    <w:rsid w:val="00E41C7C"/>
    <w:rsid w:val="00E44B6B"/>
    <w:rsid w:val="00E44B76"/>
    <w:rsid w:val="00E45C43"/>
    <w:rsid w:val="00E45CB9"/>
    <w:rsid w:val="00E4668C"/>
    <w:rsid w:val="00E4719C"/>
    <w:rsid w:val="00E50695"/>
    <w:rsid w:val="00E50724"/>
    <w:rsid w:val="00E508F2"/>
    <w:rsid w:val="00E50B2B"/>
    <w:rsid w:val="00E51060"/>
    <w:rsid w:val="00E51C6E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264"/>
    <w:rsid w:val="00E665CA"/>
    <w:rsid w:val="00E700B5"/>
    <w:rsid w:val="00E70C82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87A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F00062"/>
    <w:rsid w:val="00F001AB"/>
    <w:rsid w:val="00F01848"/>
    <w:rsid w:val="00F03147"/>
    <w:rsid w:val="00F040CD"/>
    <w:rsid w:val="00F041DD"/>
    <w:rsid w:val="00F04577"/>
    <w:rsid w:val="00F056CB"/>
    <w:rsid w:val="00F0602C"/>
    <w:rsid w:val="00F061D0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3B6E"/>
    <w:rsid w:val="00F5432E"/>
    <w:rsid w:val="00F559C3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2B58"/>
    <w:rsid w:val="00F737F2"/>
    <w:rsid w:val="00F75072"/>
    <w:rsid w:val="00F757B4"/>
    <w:rsid w:val="00F759E2"/>
    <w:rsid w:val="00F7664F"/>
    <w:rsid w:val="00F77171"/>
    <w:rsid w:val="00F7788B"/>
    <w:rsid w:val="00F77C5A"/>
    <w:rsid w:val="00F80555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5C"/>
    <w:rsid w:val="00FB26AC"/>
    <w:rsid w:val="00FB2F69"/>
    <w:rsid w:val="00FB38F0"/>
    <w:rsid w:val="00FB38FF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8BC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77F"/>
    <w:rsid w:val="00FE1E44"/>
    <w:rsid w:val="00FE2981"/>
    <w:rsid w:val="00FE2C21"/>
    <w:rsid w:val="00FE3861"/>
    <w:rsid w:val="00FE431D"/>
    <w:rsid w:val="00FE55F3"/>
    <w:rsid w:val="00FE694F"/>
    <w:rsid w:val="00FE69AA"/>
    <w:rsid w:val="00FE7489"/>
    <w:rsid w:val="00FF0240"/>
    <w:rsid w:val="00FF0C2A"/>
    <w:rsid w:val="00FF1643"/>
    <w:rsid w:val="00FF1F50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17A07"/>
  <w15:chartTrackingRefBased/>
  <w15:docId w15:val="{3A4CD09D-F0D8-4392-9B99-68D1C31C4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A4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125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CC653E"/>
    <w:pPr>
      <w:keepNext/>
      <w:spacing w:after="0" w:line="240" w:lineRule="auto"/>
      <w:ind w:firstLine="360"/>
      <w:jc w:val="both"/>
      <w:outlineLvl w:val="1"/>
    </w:pPr>
    <w:rPr>
      <w:rFonts w:ascii="Arial" w:eastAsia="Times New Roman" w:hAnsi="Arial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CC653E"/>
    <w:rPr>
      <w:rFonts w:ascii="Arial" w:eastAsia="Times New Roman" w:hAnsi="Arial"/>
      <w:b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E125D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CC4DAE"/>
    <w:pPr>
      <w:spacing w:before="960" w:after="100" w:afterAutospacing="1"/>
      <w:outlineLvl w:val="0"/>
    </w:pPr>
    <w:rPr>
      <w:rFonts w:ascii="Arial" w:eastAsia="Times New Roman" w:hAnsi="Arial"/>
      <w:b/>
      <w:bCs/>
      <w:kern w:val="28"/>
      <w:sz w:val="24"/>
      <w:szCs w:val="32"/>
    </w:rPr>
  </w:style>
  <w:style w:type="character" w:customStyle="1" w:styleId="TytuZnak">
    <w:name w:val="Tytuł Znak"/>
    <w:link w:val="Tytu"/>
    <w:uiPriority w:val="10"/>
    <w:rsid w:val="00CC4DAE"/>
    <w:rPr>
      <w:rFonts w:ascii="Arial" w:eastAsia="Times New Roman" w:hAnsi="Arial"/>
      <w:b/>
      <w:bCs/>
      <w:kern w:val="28"/>
      <w:sz w:val="24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125D"/>
    <w:pPr>
      <w:spacing w:after="60"/>
      <w:outlineLvl w:val="1"/>
    </w:pPr>
    <w:rPr>
      <w:rFonts w:ascii="Arial" w:eastAsia="Times New Roman" w:hAnsi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E125D"/>
    <w:rPr>
      <w:rFonts w:ascii="Arial" w:eastAsia="Times New Roman" w:hAnsi="Arial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23</Pages>
  <Words>3390</Words>
  <Characters>20341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12</cp:revision>
  <cp:lastPrinted>2023-05-05T07:28:00Z</cp:lastPrinted>
  <dcterms:created xsi:type="dcterms:W3CDTF">2025-12-17T21:06:00Z</dcterms:created>
  <dcterms:modified xsi:type="dcterms:W3CDTF">2026-01-12T19:55:00Z</dcterms:modified>
</cp:coreProperties>
</file>